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E14EC5" w:rsidRDefault="00E14EC5">
      <w:pPr>
        <w:tabs>
          <w:tab w:val="left" w:pos="851"/>
        </w:tabs>
        <w:spacing w:before="60" w:after="60"/>
        <w:jc w:val="center"/>
        <w:rPr>
          <w:rFonts w:ascii="Arial" w:hAnsi="Arial" w:cs="Arial"/>
          <w:sz w:val="22"/>
          <w:szCs w:val="22"/>
        </w:rPr>
      </w:pPr>
      <w:bookmarkStart w:id="0" w:name="_GoBack"/>
      <w:bookmarkEnd w:id="0"/>
    </w:p>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E14EC5">
        <w:trPr>
          <w:trHeight w:val="1132"/>
        </w:trPr>
        <w:tc>
          <w:tcPr>
            <w:tcW w:w="10434" w:type="dxa"/>
            <w:shd w:val="clear" w:color="auto" w:fill="auto"/>
          </w:tcPr>
          <w:p w:rsidR="00E14EC5" w:rsidRDefault="007C197A">
            <w:pPr>
              <w:pStyle w:val="Pieddepage"/>
              <w:tabs>
                <w:tab w:val="clear" w:pos="4536"/>
                <w:tab w:val="clear" w:pos="9072"/>
                <w:tab w:val="left" w:pos="851"/>
              </w:tabs>
              <w:jc w:val="center"/>
              <w:rPr>
                <w:lang w:eastAsia="fr-FR"/>
              </w:rPr>
            </w:pPr>
            <w:r>
              <w:rPr>
                <w:noProof/>
                <w:lang w:eastAsia="fr-FR"/>
              </w:rPr>
              <w:drawing>
                <wp:inline distT="0" distB="0" distL="0" distR="0">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9"/>
                          <a:stretch>
                            <a:fillRect/>
                          </a:stretch>
                        </pic:blipFill>
                        <pic:spPr bwMode="auto">
                          <a:xfrm>
                            <a:off x="0" y="0"/>
                            <a:ext cx="1028700" cy="600075"/>
                          </a:xfrm>
                          <a:prstGeom prst="rect">
                            <a:avLst/>
                          </a:prstGeom>
                          <a:noFill/>
                        </pic:spPr>
                      </pic:pic>
                    </a:graphicData>
                  </a:graphic>
                </wp:inline>
              </w:drawing>
            </w:r>
          </w:p>
          <w:p w:rsidR="00E14EC5" w:rsidRDefault="00E14EC5">
            <w:pPr>
              <w:pStyle w:val="Pieddepage"/>
              <w:tabs>
                <w:tab w:val="clear" w:pos="4536"/>
                <w:tab w:val="clear" w:pos="9072"/>
                <w:tab w:val="left" w:pos="851"/>
              </w:tabs>
              <w:jc w:val="center"/>
              <w:rPr>
                <w:rFonts w:ascii="Arial" w:hAnsi="Arial" w:cs="Arial"/>
                <w:b/>
                <w:sz w:val="18"/>
                <w:szCs w:val="18"/>
              </w:rPr>
            </w:pPr>
          </w:p>
          <w:p w:rsidR="00E14EC5" w:rsidRDefault="007C197A">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E14EC5" w:rsidRDefault="007C197A">
            <w:pPr>
              <w:pStyle w:val="En-tte"/>
              <w:jc w:val="center"/>
            </w:pPr>
            <w:r>
              <w:rPr>
                <w:rFonts w:ascii="Arial" w:hAnsi="Arial" w:cs="Arial"/>
                <w:b/>
                <w:sz w:val="18"/>
                <w:szCs w:val="18"/>
              </w:rPr>
              <w:t>Direction des Affaires Juridiques</w:t>
            </w:r>
          </w:p>
        </w:tc>
      </w:tr>
    </w:tbl>
    <w:p w:rsidR="00E14EC5" w:rsidRDefault="00E14EC5">
      <w:pPr>
        <w:sectPr w:rsidR="00E14EC5">
          <w:footerReference w:type="default" r:id="rId10"/>
          <w:footerReference w:type="first" r:id="rId11"/>
          <w:pgSz w:w="11906" w:h="16838"/>
          <w:pgMar w:top="454" w:right="851" w:bottom="737" w:left="851" w:header="0" w:footer="680" w:gutter="0"/>
          <w:cols w:space="720"/>
          <w:formProt w:val="0"/>
          <w:docGrid w:linePitch="360" w:charSpace="8192"/>
        </w:sectPr>
      </w:pPr>
    </w:p>
    <w:tbl>
      <w:tblPr>
        <w:tblW w:w="10277" w:type="dxa"/>
        <w:tblLayout w:type="fixed"/>
        <w:tblCellMar>
          <w:left w:w="71" w:type="dxa"/>
          <w:right w:w="71" w:type="dxa"/>
        </w:tblCellMar>
        <w:tblLook w:val="0000" w:firstRow="0" w:lastRow="0" w:firstColumn="0" w:lastColumn="0" w:noHBand="0" w:noVBand="0"/>
      </w:tblPr>
      <w:tblGrid>
        <w:gridCol w:w="9002"/>
        <w:gridCol w:w="1275"/>
      </w:tblGrid>
      <w:tr w:rsidR="00E14EC5">
        <w:tc>
          <w:tcPr>
            <w:tcW w:w="9001" w:type="dxa"/>
            <w:shd w:val="clear" w:color="auto" w:fill="66CCFF"/>
          </w:tcPr>
          <w:p w:rsidR="00E14EC5" w:rsidRDefault="007C197A">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PUBLICS</w:t>
            </w:r>
          </w:p>
          <w:p w:rsidR="00E14EC5" w:rsidRDefault="007C197A">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b/>
                <w:bCs/>
                <w:sz w:val="28"/>
                <w:szCs w:val="28"/>
              </w:rPr>
              <w:footnoteReference w:id="1"/>
            </w:r>
          </w:p>
        </w:tc>
        <w:tc>
          <w:tcPr>
            <w:tcW w:w="1275" w:type="dxa"/>
            <w:shd w:val="clear" w:color="auto" w:fill="66CCFF"/>
          </w:tcPr>
          <w:p w:rsidR="00E14EC5" w:rsidRDefault="007C197A">
            <w:pPr>
              <w:pStyle w:val="Titre8"/>
              <w:tabs>
                <w:tab w:val="left" w:pos="851"/>
                <w:tab w:val="right" w:pos="9639"/>
              </w:tabs>
              <w:spacing w:before="120" w:after="120"/>
            </w:pPr>
            <w:r>
              <w:rPr>
                <w:caps/>
                <w:sz w:val="28"/>
                <w:szCs w:val="28"/>
              </w:rPr>
              <w:t>ATTRI1</w:t>
            </w:r>
          </w:p>
        </w:tc>
      </w:tr>
    </w:tbl>
    <w:p w:rsidR="00E14EC5" w:rsidRDefault="00E14EC5">
      <w:pPr>
        <w:tabs>
          <w:tab w:val="left" w:pos="851"/>
        </w:tabs>
      </w:pPr>
    </w:p>
    <w:p w:rsidR="00E14EC5" w:rsidRDefault="007C197A">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rsidR="00E14EC5" w:rsidRDefault="00E14EC5">
      <w:pPr>
        <w:pStyle w:val="Corpsdetexte31"/>
        <w:tabs>
          <w:tab w:val="left" w:pos="851"/>
        </w:tabs>
        <w:jc w:val="both"/>
        <w:rPr>
          <w:sz w:val="18"/>
          <w:szCs w:val="18"/>
        </w:rPr>
      </w:pPr>
    </w:p>
    <w:p w:rsidR="00E14EC5" w:rsidRDefault="007C197A">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rsidR="00E14EC5" w:rsidRDefault="00E14EC5">
      <w:pPr>
        <w:pStyle w:val="Corpsdetexte31"/>
        <w:tabs>
          <w:tab w:val="left" w:pos="851"/>
        </w:tabs>
        <w:jc w:val="both"/>
        <w:rPr>
          <w:sz w:val="18"/>
          <w:szCs w:val="18"/>
        </w:rPr>
      </w:pPr>
    </w:p>
    <w:p w:rsidR="00E14EC5" w:rsidRDefault="007C197A">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rsidR="00E14EC5" w:rsidRDefault="00E14EC5">
      <w:pPr>
        <w:pStyle w:val="Corpsdetexte31"/>
        <w:tabs>
          <w:tab w:val="left" w:pos="851"/>
        </w:tabs>
        <w:jc w:val="both"/>
        <w:rPr>
          <w:sz w:val="18"/>
          <w:szCs w:val="18"/>
        </w:rPr>
      </w:pPr>
    </w:p>
    <w:p w:rsidR="00E14EC5" w:rsidRDefault="007C197A">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E14EC5" w:rsidRDefault="00E14EC5">
      <w:pPr>
        <w:pStyle w:val="Corpsdetexte31"/>
        <w:tabs>
          <w:tab w:val="left" w:pos="851"/>
        </w:tabs>
        <w:jc w:val="both"/>
        <w:rPr>
          <w:sz w:val="18"/>
          <w:szCs w:val="18"/>
        </w:rPr>
      </w:pPr>
    </w:p>
    <w:p w:rsidR="00E14EC5" w:rsidRDefault="007C197A">
      <w:pPr>
        <w:pStyle w:val="Corpsdetexte31"/>
        <w:tabs>
          <w:tab w:val="left" w:pos="851"/>
        </w:tabs>
        <w:jc w:val="both"/>
        <w:rPr>
          <w:sz w:val="18"/>
          <w:szCs w:val="18"/>
        </w:rPr>
      </w:pPr>
      <w:r>
        <w:rPr>
          <w:sz w:val="18"/>
          <w:szCs w:val="18"/>
        </w:rPr>
        <w:t>En cas de groupement d’entreprises, un acte d’engagement unique est rempli pour le groupement d’entreprises.</w:t>
      </w:r>
    </w:p>
    <w:p w:rsidR="00E14EC5" w:rsidRDefault="00E14EC5">
      <w:pPr>
        <w:pStyle w:val="Corpsdetexte31"/>
        <w:tabs>
          <w:tab w:val="left" w:pos="851"/>
        </w:tabs>
        <w:jc w:val="both"/>
        <w:rPr>
          <w:sz w:val="18"/>
          <w:szCs w:val="18"/>
        </w:rPr>
      </w:pPr>
    </w:p>
    <w:p w:rsidR="00E14EC5" w:rsidRDefault="007C197A">
      <w:pPr>
        <w:jc w:val="both"/>
        <w:rPr>
          <w:rFonts w:ascii="Arial" w:hAnsi="Arial" w:cs="Arial"/>
          <w:i/>
          <w:sz w:val="18"/>
          <w:szCs w:val="18"/>
        </w:rPr>
      </w:pPr>
      <w:r>
        <w:rPr>
          <w:rFonts w:ascii="Arial" w:hAnsi="Arial" w:cs="Arial"/>
          <w:i/>
          <w:sz w:val="18"/>
          <w:szCs w:val="18"/>
        </w:rPr>
        <w:t xml:space="preserve">Il est rappelé qu’en application du code de la commande publique, et notamment ses </w:t>
      </w:r>
      <w:hyperlink r:id="rId12">
        <w:r>
          <w:rPr>
            <w:rStyle w:val="Lienhypertexte"/>
            <w:rFonts w:ascii="Arial" w:hAnsi="Arial" w:cs="Arial"/>
            <w:i/>
            <w:sz w:val="18"/>
            <w:szCs w:val="18"/>
          </w:rPr>
          <w:t>articles L. 1110-1</w:t>
        </w:r>
      </w:hyperlink>
      <w:r>
        <w:rPr>
          <w:rFonts w:ascii="Arial" w:hAnsi="Arial" w:cs="Arial"/>
          <w:i/>
          <w:sz w:val="18"/>
          <w:szCs w:val="18"/>
        </w:rPr>
        <w:t xml:space="preserve">, et </w:t>
      </w:r>
      <w:hyperlink r:id="rId13">
        <w:r>
          <w:rPr>
            <w:rStyle w:val="Lienhypertexte"/>
            <w:rFonts w:ascii="Arial" w:hAnsi="Arial" w:cs="Arial"/>
            <w:i/>
            <w:sz w:val="18"/>
            <w:szCs w:val="18"/>
          </w:rPr>
          <w:t>R. 2162-1 à R. 2162-6</w:t>
        </w:r>
      </w:hyperlink>
      <w:r>
        <w:rPr>
          <w:rFonts w:ascii="Arial" w:hAnsi="Arial" w:cs="Arial"/>
          <w:i/>
          <w:sz w:val="18"/>
          <w:szCs w:val="18"/>
        </w:rPr>
        <w:t xml:space="preserve">, </w:t>
      </w:r>
      <w:hyperlink r:id="rId14">
        <w:r>
          <w:rPr>
            <w:rStyle w:val="Lienhypertexte"/>
            <w:rFonts w:ascii="Arial" w:hAnsi="Arial" w:cs="Arial"/>
            <w:i/>
            <w:sz w:val="18"/>
            <w:szCs w:val="18"/>
          </w:rPr>
          <w:t>R. 2162-7 à R. 2162-12</w:t>
        </w:r>
      </w:hyperlink>
      <w:r>
        <w:rPr>
          <w:rFonts w:ascii="Arial" w:hAnsi="Arial" w:cs="Arial"/>
          <w:i/>
          <w:sz w:val="18"/>
          <w:szCs w:val="18"/>
        </w:rPr>
        <w:t xml:space="preserve">, </w:t>
      </w:r>
      <w:hyperlink r:id="rId15">
        <w:r>
          <w:rPr>
            <w:rStyle w:val="Lienhypertexte"/>
            <w:rFonts w:ascii="Arial" w:hAnsi="Arial" w:cs="Arial"/>
            <w:i/>
            <w:sz w:val="18"/>
            <w:szCs w:val="18"/>
          </w:rPr>
          <w:t>R. 2162-13 à R. 2162-14</w:t>
        </w:r>
      </w:hyperlink>
      <w:r>
        <w:rPr>
          <w:rFonts w:ascii="Arial" w:hAnsi="Arial" w:cs="Arial"/>
          <w:i/>
          <w:sz w:val="18"/>
          <w:szCs w:val="18"/>
        </w:rPr>
        <w:t xml:space="preserve"> et </w:t>
      </w:r>
      <w:hyperlink r:id="rId16">
        <w:r>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7">
        <w:r>
          <w:rPr>
            <w:rStyle w:val="Lienhypertexte"/>
            <w:rFonts w:ascii="Arial" w:hAnsi="Arial" w:cs="Arial"/>
            <w:i/>
            <w:sz w:val="18"/>
            <w:szCs w:val="18"/>
          </w:rPr>
          <w:t>R. 23612-1 à R. 2362-6</w:t>
        </w:r>
      </w:hyperlink>
      <w:r>
        <w:rPr>
          <w:rFonts w:ascii="Arial" w:hAnsi="Arial" w:cs="Arial"/>
          <w:i/>
          <w:sz w:val="18"/>
          <w:szCs w:val="18"/>
        </w:rPr>
        <w:t xml:space="preserve">, </w:t>
      </w:r>
      <w:hyperlink r:id="rId18">
        <w:r>
          <w:rPr>
            <w:rStyle w:val="Lienhypertexte"/>
            <w:rFonts w:ascii="Arial" w:hAnsi="Arial" w:cs="Arial"/>
            <w:i/>
            <w:sz w:val="18"/>
            <w:szCs w:val="18"/>
          </w:rPr>
          <w:t>R. 2362-7</w:t>
        </w:r>
      </w:hyperlink>
      <w:r>
        <w:rPr>
          <w:rFonts w:ascii="Arial" w:hAnsi="Arial" w:cs="Arial"/>
          <w:i/>
          <w:sz w:val="18"/>
          <w:szCs w:val="18"/>
        </w:rPr>
        <w:t xml:space="preserve">, </w:t>
      </w:r>
      <w:hyperlink r:id="rId19">
        <w:r>
          <w:rPr>
            <w:rStyle w:val="Lienhypertexte"/>
            <w:rFonts w:ascii="Arial" w:hAnsi="Arial" w:cs="Arial"/>
            <w:i/>
            <w:sz w:val="18"/>
            <w:szCs w:val="18"/>
          </w:rPr>
          <w:t>R. 2362-8</w:t>
        </w:r>
      </w:hyperlink>
      <w:r>
        <w:rPr>
          <w:rFonts w:ascii="Arial" w:hAnsi="Arial" w:cs="Arial"/>
          <w:i/>
          <w:sz w:val="18"/>
          <w:szCs w:val="18"/>
        </w:rPr>
        <w:t xml:space="preserve">, </w:t>
      </w:r>
      <w:hyperlink r:id="rId20">
        <w:r>
          <w:rPr>
            <w:rStyle w:val="Lienhypertexte"/>
            <w:rFonts w:ascii="Arial" w:hAnsi="Arial" w:cs="Arial"/>
            <w:i/>
            <w:sz w:val="18"/>
            <w:szCs w:val="18"/>
          </w:rPr>
          <w:t>R. 2362-9 à R. 2362-12</w:t>
        </w:r>
      </w:hyperlink>
      <w:r>
        <w:rPr>
          <w:rFonts w:ascii="Arial" w:hAnsi="Arial" w:cs="Arial"/>
          <w:i/>
          <w:sz w:val="18"/>
          <w:szCs w:val="18"/>
        </w:rPr>
        <w:t>, et </w:t>
      </w:r>
      <w:hyperlink r:id="rId21">
        <w:r>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14EC5" w:rsidRDefault="00E14EC5">
      <w:pPr>
        <w:jc w:val="both"/>
        <w:rPr>
          <w:rFonts w:ascii="Arial" w:hAnsi="Arial" w:cs="Arial"/>
          <w:i/>
          <w:sz w:val="18"/>
          <w:szCs w:val="18"/>
        </w:rPr>
      </w:pPr>
    </w:p>
    <w:p w:rsidR="00E14EC5" w:rsidRDefault="00E14EC5">
      <w:pPr>
        <w:pStyle w:val="Corpsdetexte31"/>
        <w:tabs>
          <w:tab w:val="left" w:pos="851"/>
        </w:tabs>
        <w:jc w:val="both"/>
        <w:rPr>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E14EC5">
        <w:tc>
          <w:tcPr>
            <w:tcW w:w="10277" w:type="dxa"/>
            <w:shd w:val="clear" w:color="auto" w:fill="66CCFF"/>
          </w:tcPr>
          <w:p w:rsidR="00E14EC5" w:rsidRDefault="007C197A">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E14EC5" w:rsidRDefault="00E14EC5">
      <w:pPr>
        <w:tabs>
          <w:tab w:val="left" w:pos="426"/>
          <w:tab w:val="left" w:pos="851"/>
        </w:tabs>
        <w:jc w:val="both"/>
      </w:pPr>
    </w:p>
    <w:p w:rsidR="00E14EC5" w:rsidRDefault="007C197A">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rsidR="00E14EC5" w:rsidRDefault="00E14EC5">
      <w:pPr>
        <w:pStyle w:val="fcase1ertab"/>
        <w:tabs>
          <w:tab w:val="clear" w:pos="426"/>
          <w:tab w:val="left" w:pos="0"/>
          <w:tab w:val="left" w:pos="851"/>
        </w:tabs>
        <w:ind w:left="0" w:firstLine="0"/>
        <w:rPr>
          <w:rFonts w:ascii="Arial" w:hAnsi="Arial" w:cs="Arial"/>
        </w:rPr>
      </w:pPr>
    </w:p>
    <w:p w:rsidR="00F0597A" w:rsidRDefault="00F0597A" w:rsidP="00F0597A">
      <w:pPr>
        <w:jc w:val="both"/>
      </w:pPr>
      <w:r>
        <w:rPr>
          <w:rFonts w:cstheme="minorHAnsi"/>
          <w:bCs/>
          <w:lang w:eastAsia="fr-FR"/>
        </w:rPr>
        <w:t>T</w:t>
      </w:r>
      <w:r w:rsidRPr="008C6A1B">
        <w:rPr>
          <w:rFonts w:cstheme="minorHAnsi"/>
          <w:bCs/>
          <w:lang w:eastAsia="fr-FR"/>
        </w:rPr>
        <w:t xml:space="preserve">ravaux </w:t>
      </w:r>
      <w:r>
        <w:rPr>
          <w:rFonts w:cstheme="minorHAnsi"/>
          <w:bCs/>
          <w:lang w:eastAsia="fr-FR"/>
        </w:rPr>
        <w:t>de création de voies vertes et liaisons cyclables inter-bourgs</w:t>
      </w:r>
      <w:r>
        <w:t>.</w:t>
      </w:r>
    </w:p>
    <w:p w:rsidR="00F0597A" w:rsidRDefault="00F0597A" w:rsidP="00F0597A">
      <w:pPr>
        <w:jc w:val="both"/>
      </w:pPr>
    </w:p>
    <w:p w:rsidR="00F0597A" w:rsidRDefault="00F0597A" w:rsidP="00F0597A">
      <w:pPr>
        <w:jc w:val="both"/>
      </w:pPr>
      <w:r>
        <w:t>Lieux d’exécution :</w:t>
      </w:r>
    </w:p>
    <w:p w:rsidR="00F0597A" w:rsidRDefault="00F0597A" w:rsidP="00F0597A">
      <w:pPr>
        <w:pStyle w:val="Paragraphedeliste"/>
        <w:numPr>
          <w:ilvl w:val="0"/>
          <w:numId w:val="5"/>
        </w:numPr>
        <w:spacing w:after="0" w:line="259" w:lineRule="auto"/>
        <w:jc w:val="both"/>
      </w:pPr>
      <w:r>
        <w:t xml:space="preserve">Secteur Albestroff – </w:t>
      </w:r>
      <w:proofErr w:type="spellStart"/>
      <w:r>
        <w:t>Insming</w:t>
      </w:r>
      <w:proofErr w:type="spellEnd"/>
    </w:p>
    <w:p w:rsidR="00E14EC5" w:rsidRDefault="00E14EC5" w:rsidP="007A5E10">
      <w:pPr>
        <w:jc w:val="both"/>
        <w:rPr>
          <w:rFonts w:asciiTheme="minorHAnsi" w:eastAsiaTheme="minorHAnsi" w:hAnsiTheme="minorHAnsi" w:cstheme="minorBidi"/>
          <w:kern w:val="2"/>
          <w:sz w:val="22"/>
          <w:lang w:eastAsia="en-US"/>
          <w14:ligatures w14:val="standardContextual"/>
        </w:rPr>
      </w:pPr>
    </w:p>
    <w:p w:rsidR="00E14EC5" w:rsidRDefault="00E14EC5">
      <w:pPr>
        <w:tabs>
          <w:tab w:val="left" w:pos="426"/>
          <w:tab w:val="left" w:pos="851"/>
        </w:tabs>
        <w:jc w:val="both"/>
        <w:rPr>
          <w:rFonts w:ascii="Arial" w:hAnsi="Arial" w:cs="Arial"/>
        </w:rPr>
      </w:pPr>
    </w:p>
    <w:p w:rsidR="00E14EC5" w:rsidRDefault="00E14EC5">
      <w:pPr>
        <w:tabs>
          <w:tab w:val="left" w:pos="426"/>
          <w:tab w:val="left" w:pos="851"/>
        </w:tabs>
        <w:jc w:val="both"/>
        <w:rPr>
          <w:rFonts w:ascii="Arial" w:hAnsi="Arial" w:cs="Arial"/>
        </w:rPr>
      </w:pPr>
    </w:p>
    <w:p w:rsidR="00E14EC5" w:rsidRDefault="00E14EC5">
      <w:pPr>
        <w:tabs>
          <w:tab w:val="left" w:pos="426"/>
          <w:tab w:val="left" w:pos="851"/>
        </w:tabs>
        <w:jc w:val="both"/>
        <w:rPr>
          <w:rFonts w:ascii="Arial" w:hAnsi="Arial" w:cs="Arial"/>
        </w:rPr>
      </w:pPr>
    </w:p>
    <w:p w:rsidR="00E14EC5" w:rsidRDefault="00E14EC5">
      <w:pPr>
        <w:tabs>
          <w:tab w:val="left" w:pos="426"/>
          <w:tab w:val="left" w:pos="851"/>
        </w:tabs>
        <w:jc w:val="both"/>
        <w:rPr>
          <w:rFonts w:ascii="Arial" w:hAnsi="Arial" w:cs="Arial"/>
        </w:rPr>
      </w:pPr>
    </w:p>
    <w:p w:rsidR="00E14EC5" w:rsidRDefault="007C197A">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E14EC5" w:rsidRDefault="007C197A">
      <w:pPr>
        <w:tabs>
          <w:tab w:val="left" w:pos="851"/>
        </w:tabs>
        <w:rPr>
          <w:rFonts w:ascii="Arial" w:hAnsi="Arial" w:cs="Arial"/>
        </w:rPr>
      </w:pPr>
      <w:r>
        <w:rPr>
          <w:rFonts w:ascii="Arial" w:hAnsi="Arial" w:cs="Arial"/>
          <w:i/>
          <w:sz w:val="18"/>
          <w:szCs w:val="18"/>
        </w:rPr>
        <w:t>(Cocher les cases correspondantes.)</w:t>
      </w:r>
    </w:p>
    <w:p w:rsidR="00E14EC5" w:rsidRDefault="00E14EC5">
      <w:pPr>
        <w:tabs>
          <w:tab w:val="left" w:pos="426"/>
          <w:tab w:val="left" w:pos="851"/>
        </w:tabs>
        <w:jc w:val="both"/>
        <w:rPr>
          <w:rFonts w:ascii="Arial" w:hAnsi="Arial" w:cs="Arial"/>
        </w:rPr>
      </w:pPr>
    </w:p>
    <w:bookmarkStart w:id="1" w:name="Bookmark_Copie_1"/>
    <w:bookmarkEnd w:id="1"/>
    <w:p w:rsidR="00E14EC5" w:rsidRDefault="00F0597A">
      <w:pPr>
        <w:numPr>
          <w:ilvl w:val="0"/>
          <w:numId w:val="3"/>
        </w:numPr>
        <w:tabs>
          <w:tab w:val="left" w:pos="426"/>
          <w:tab w:val="left" w:pos="851"/>
        </w:tabs>
        <w:ind w:left="851"/>
        <w:jc w:val="both"/>
        <w:rPr>
          <w:rFonts w:ascii="Arial" w:hAnsi="Arial" w:cs="Arial"/>
        </w:rPr>
      </w:pPr>
      <w:r>
        <w:fldChar w:fldCharType="begin">
          <w:ffData>
            <w:name w:val="Bookmark"/>
            <w:enabled/>
            <w:calcOnExit w:val="0"/>
            <w:checkBox>
              <w:sizeAuto/>
              <w:default w:val="1"/>
            </w:checkBox>
          </w:ffData>
        </w:fldChar>
      </w:r>
      <w:bookmarkStart w:id="2" w:name="Bookmark"/>
      <w:r>
        <w:instrText xml:space="preserve"> FORMCHECKBOX </w:instrText>
      </w:r>
      <w:r w:rsidR="00C77C4E">
        <w:fldChar w:fldCharType="separate"/>
      </w:r>
      <w:r>
        <w:fldChar w:fldCharType="end"/>
      </w:r>
      <w:bookmarkEnd w:id="2"/>
      <w:r w:rsidR="007C197A">
        <w:tab/>
        <w:t xml:space="preserve">à l’ensemble du marché public </w:t>
      </w:r>
      <w:r w:rsidR="007C197A">
        <w:rPr>
          <w:i/>
          <w:iCs/>
          <w:sz w:val="18"/>
          <w:szCs w:val="18"/>
        </w:rPr>
        <w:t>(en cas de non allotissement) </w:t>
      </w:r>
      <w:r w:rsidR="007C197A">
        <w:rPr>
          <w:iCs/>
        </w:rPr>
        <w:t>;</w:t>
      </w:r>
    </w:p>
    <w:p w:rsidR="00E14EC5" w:rsidRDefault="00E14EC5">
      <w:pPr>
        <w:tabs>
          <w:tab w:val="left" w:pos="426"/>
          <w:tab w:val="left" w:pos="851"/>
        </w:tabs>
        <w:jc w:val="both"/>
        <w:rPr>
          <w:rFonts w:ascii="Arial" w:hAnsi="Arial" w:cs="Arial"/>
        </w:rPr>
      </w:pPr>
    </w:p>
    <w:bookmarkStart w:id="3" w:name="Bookmark_Copie_1_Copie_1"/>
    <w:bookmarkEnd w:id="3"/>
    <w:p w:rsidR="00E14EC5" w:rsidRDefault="00F0597A">
      <w:pPr>
        <w:pStyle w:val="fcasegauche"/>
        <w:tabs>
          <w:tab w:val="left" w:pos="851"/>
        </w:tabs>
        <w:spacing w:after="0"/>
        <w:ind w:left="851" w:firstLine="0"/>
        <w:rPr>
          <w:rFonts w:ascii="Arial" w:hAnsi="Arial" w:cs="Arial"/>
        </w:rPr>
      </w:pPr>
      <w:r>
        <w:fldChar w:fldCharType="begin">
          <w:ffData>
            <w:name w:val=""/>
            <w:enabled/>
            <w:calcOnExit w:val="0"/>
            <w:checkBox>
              <w:sizeAuto/>
              <w:default w:val="0"/>
            </w:checkBox>
          </w:ffData>
        </w:fldChar>
      </w:r>
      <w:r>
        <w:instrText xml:space="preserve"> FORMCHECKBOX </w:instrText>
      </w:r>
      <w:r w:rsidR="00C77C4E">
        <w:fldChar w:fldCharType="separate"/>
      </w:r>
      <w:r>
        <w:fldChar w:fldCharType="end"/>
      </w:r>
      <w:r w:rsidR="007C197A">
        <w:rPr>
          <w:rFonts w:ascii="Arial" w:hAnsi="Arial" w:cs="Arial"/>
        </w:rPr>
        <w:tab/>
      </w:r>
      <w:proofErr w:type="gramStart"/>
      <w:r w:rsidR="007C197A">
        <w:rPr>
          <w:rFonts w:ascii="Arial" w:hAnsi="Arial" w:cs="Arial"/>
        </w:rPr>
        <w:t>au</w:t>
      </w:r>
      <w:proofErr w:type="gramEnd"/>
      <w:r w:rsidR="007C197A">
        <w:rPr>
          <w:rFonts w:ascii="Arial" w:hAnsi="Arial" w:cs="Arial"/>
        </w:rPr>
        <w:t xml:space="preserve"> lot n° </w:t>
      </w:r>
      <w:r>
        <w:rPr>
          <w:rFonts w:ascii="Arial" w:hAnsi="Arial" w:cs="Arial"/>
        </w:rPr>
        <w:t>….</w:t>
      </w:r>
      <w:r w:rsidR="007C197A">
        <w:rPr>
          <w:rFonts w:ascii="Arial" w:hAnsi="Arial" w:cs="Arial"/>
        </w:rPr>
        <w:t xml:space="preserve"> </w:t>
      </w:r>
      <w:proofErr w:type="gramStart"/>
      <w:r w:rsidR="007C197A">
        <w:rPr>
          <w:rFonts w:ascii="Arial" w:hAnsi="Arial" w:cs="Arial"/>
        </w:rPr>
        <w:t>de</w:t>
      </w:r>
      <w:proofErr w:type="gramEnd"/>
      <w:r w:rsidR="007C197A">
        <w:rPr>
          <w:rFonts w:ascii="Arial" w:hAnsi="Arial" w:cs="Arial"/>
        </w:rPr>
        <w:t xml:space="preserve"> l’accord-cadre</w:t>
      </w:r>
      <w:r w:rsidR="007C197A">
        <w:rPr>
          <w:rFonts w:ascii="Arial" w:hAnsi="Arial" w:cs="Arial"/>
          <w:i/>
          <w:iCs/>
          <w:sz w:val="18"/>
          <w:szCs w:val="18"/>
        </w:rPr>
        <w:t>(en cas d’allotissement)</w:t>
      </w:r>
      <w:r w:rsidR="007C197A">
        <w:rPr>
          <w:rFonts w:ascii="Arial" w:hAnsi="Arial" w:cs="Arial"/>
        </w:rPr>
        <w:t> ;</w:t>
      </w:r>
    </w:p>
    <w:p w:rsidR="00E14EC5" w:rsidRDefault="00E14EC5">
      <w:pPr>
        <w:pStyle w:val="fcasegauche"/>
        <w:tabs>
          <w:tab w:val="left" w:pos="851"/>
        </w:tabs>
        <w:spacing w:after="0"/>
        <w:ind w:left="851"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before="120" w:after="0"/>
        <w:ind w:left="426" w:firstLine="0"/>
        <w:rPr>
          <w:rFonts w:ascii="Arial" w:hAnsi="Arial" w:cs="Arial"/>
          <w:iCs/>
        </w:rPr>
      </w:pPr>
    </w:p>
    <w:p w:rsidR="00E14EC5" w:rsidRDefault="007C197A">
      <w:pPr>
        <w:pStyle w:val="fcasegauche"/>
        <w:numPr>
          <w:ilvl w:val="0"/>
          <w:numId w:val="3"/>
        </w:numPr>
        <w:tabs>
          <w:tab w:val="left" w:pos="851"/>
        </w:tabs>
        <w:spacing w:after="0"/>
        <w:ind w:left="851"/>
        <w:rPr>
          <w:rFonts w:ascii="Arial" w:hAnsi="Arial" w:cs="Arial"/>
        </w:rPr>
      </w:pPr>
      <w:r>
        <w:lastRenderedPageBreak/>
        <w:fldChar w:fldCharType="begin">
          <w:ffData>
            <w:name w:val="Bookmark Copie 2"/>
            <w:enabled/>
            <w:calcOnExit w:val="0"/>
            <w:checkBox>
              <w:sizeAuto/>
              <w:default w:val="0"/>
              <w:checked/>
            </w:checkBox>
          </w:ffData>
        </w:fldChar>
      </w:r>
      <w:r>
        <w:instrText xml:space="preserve"> FORMCHECKBOX </w:instrText>
      </w:r>
      <w:r w:rsidR="00C77C4E">
        <w:fldChar w:fldCharType="separate"/>
      </w:r>
      <w:r>
        <w:fldChar w:fldCharType="end"/>
      </w:r>
      <w:bookmarkStart w:id="4" w:name="Bookmark_Copie_2_Copie_1"/>
      <w:bookmarkStart w:id="5" w:name="Bookmark_Copie_2"/>
      <w:bookmarkEnd w:id="4"/>
      <w:bookmarkEnd w:id="5"/>
      <w:r>
        <w:rPr>
          <w:rFonts w:ascii="Arial" w:hAnsi="Arial" w:cs="Arial"/>
        </w:rPr>
        <w:tab/>
        <w:t>à l’offre de base ;</w:t>
      </w:r>
    </w:p>
    <w:p w:rsidR="00E14EC5" w:rsidRDefault="00E14EC5">
      <w:pPr>
        <w:pStyle w:val="fcasegauche"/>
        <w:tabs>
          <w:tab w:val="left" w:pos="851"/>
        </w:tabs>
        <w:spacing w:after="0"/>
        <w:rPr>
          <w:rFonts w:ascii="Arial" w:hAnsi="Arial" w:cs="Arial"/>
        </w:rPr>
      </w:pPr>
    </w:p>
    <w:p w:rsidR="00E14EC5" w:rsidRDefault="007C197A">
      <w:pPr>
        <w:pStyle w:val="fcasegauche"/>
        <w:tabs>
          <w:tab w:val="left" w:pos="851"/>
        </w:tabs>
        <w:spacing w:after="0"/>
        <w:ind w:left="851" w:firstLine="0"/>
        <w:rPr>
          <w:rFonts w:ascii="Arial" w:hAnsi="Arial" w:cs="Arial"/>
        </w:rPr>
      </w:pPr>
      <w:r>
        <w:fldChar w:fldCharType="begin">
          <w:ffData>
            <w:name w:val="Bookmark Copie 3"/>
            <w:enabled/>
            <w:calcOnExit w:val="0"/>
            <w:checkBox>
              <w:sizeAuto/>
              <w:default w:val="0"/>
            </w:checkBox>
          </w:ffData>
        </w:fldChar>
      </w:r>
      <w:r>
        <w:instrText xml:space="preserve"> FORMCHECKBOX </w:instrText>
      </w:r>
      <w:r w:rsidR="00C77C4E">
        <w:fldChar w:fldCharType="separate"/>
      </w:r>
      <w:r>
        <w:fldChar w:fldCharType="end"/>
      </w:r>
      <w:bookmarkStart w:id="6" w:name="Bookmark_Copie_3_Copie_1"/>
      <w:bookmarkStart w:id="7" w:name="Bookmark_Copie_3"/>
      <w:bookmarkEnd w:id="6"/>
      <w:bookmarkEnd w:id="7"/>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rsidR="00E14EC5" w:rsidRDefault="00E14EC5">
      <w:pPr>
        <w:pStyle w:val="fcasegauche"/>
        <w:tabs>
          <w:tab w:val="left" w:pos="851"/>
        </w:tabs>
        <w:spacing w:after="0"/>
        <w:rPr>
          <w:rFonts w:ascii="Arial" w:hAnsi="Arial" w:cs="Arial"/>
        </w:rPr>
      </w:pPr>
    </w:p>
    <w:p w:rsidR="00E14EC5" w:rsidRDefault="00E14EC5">
      <w:pPr>
        <w:pStyle w:val="fcasegauche"/>
        <w:tabs>
          <w:tab w:val="left" w:pos="851"/>
        </w:tabs>
        <w:spacing w:after="0"/>
        <w:rPr>
          <w:rFonts w:ascii="Arial" w:hAnsi="Arial" w:cs="Arial"/>
        </w:rPr>
      </w:pPr>
    </w:p>
    <w:p w:rsidR="00E14EC5" w:rsidRDefault="00E14EC5">
      <w:pPr>
        <w:pStyle w:val="fcasegauche"/>
        <w:tabs>
          <w:tab w:val="left" w:pos="851"/>
        </w:tabs>
        <w:spacing w:after="0"/>
        <w:rPr>
          <w:rFonts w:ascii="Arial" w:hAnsi="Arial" w:cs="Arial"/>
        </w:rPr>
      </w:pPr>
    </w:p>
    <w:p w:rsidR="00E14EC5" w:rsidRDefault="00E14EC5">
      <w:pPr>
        <w:pStyle w:val="fcasegauche"/>
        <w:tabs>
          <w:tab w:val="left" w:pos="851"/>
        </w:tabs>
        <w:spacing w:after="0"/>
        <w:rPr>
          <w:rFonts w:ascii="Arial" w:hAnsi="Arial" w:cs="Arial"/>
        </w:rPr>
      </w:pPr>
    </w:p>
    <w:bookmarkStart w:id="8" w:name="Bookmark_Copie_4_Copie_1"/>
    <w:bookmarkStart w:id="9" w:name="Bookmark_Copie_4"/>
    <w:bookmarkEnd w:id="8"/>
    <w:bookmarkEnd w:id="9"/>
    <w:p w:rsidR="00E14EC5" w:rsidRPr="007A5E10" w:rsidRDefault="007A5E10" w:rsidP="007A5E10">
      <w:pPr>
        <w:pStyle w:val="fcasegauche"/>
        <w:numPr>
          <w:ilvl w:val="0"/>
          <w:numId w:val="3"/>
        </w:numPr>
        <w:tabs>
          <w:tab w:val="left" w:pos="851"/>
        </w:tabs>
        <w:spacing w:after="0"/>
        <w:ind w:left="0" w:firstLine="0"/>
        <w:rPr>
          <w:rFonts w:ascii="Arial" w:hAnsi="Arial" w:cs="Arial"/>
        </w:rPr>
      </w:pPr>
      <w:r>
        <w:fldChar w:fldCharType="begin">
          <w:ffData>
            <w:name w:val=""/>
            <w:enabled/>
            <w:calcOnExit w:val="0"/>
            <w:checkBox>
              <w:sizeAuto/>
              <w:default w:val="0"/>
            </w:checkBox>
          </w:ffData>
        </w:fldChar>
      </w:r>
      <w:r>
        <w:instrText xml:space="preserve"> FORMCHECKBOX </w:instrText>
      </w:r>
      <w:r w:rsidR="00C77C4E">
        <w:fldChar w:fldCharType="separate"/>
      </w:r>
      <w:r>
        <w:fldChar w:fldCharType="end"/>
      </w:r>
      <w:r w:rsidR="007C197A" w:rsidRPr="007A5E10">
        <w:rPr>
          <w:rFonts w:ascii="Arial" w:hAnsi="Arial" w:cs="Arial"/>
        </w:rPr>
        <w:tab/>
        <w:t xml:space="preserve">avec la prestation supplémentaire éventuelle </w:t>
      </w:r>
      <w:r w:rsidRPr="007A5E10">
        <w:rPr>
          <w:rFonts w:ascii="Arial" w:hAnsi="Arial" w:cs="Arial"/>
        </w:rPr>
        <w:t>s</w:t>
      </w:r>
      <w:r w:rsidR="007C197A" w:rsidRPr="007A5E10">
        <w:rPr>
          <w:rFonts w:ascii="Arial" w:hAnsi="Arial" w:cs="Arial"/>
        </w:rPr>
        <w:t xml:space="preserve">uivante : </w:t>
      </w: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pStyle w:val="fcasegauche"/>
        <w:tabs>
          <w:tab w:val="left" w:pos="851"/>
        </w:tabs>
        <w:spacing w:after="0"/>
        <w:ind w:left="0" w:firstLine="0"/>
        <w:rPr>
          <w:rFonts w:ascii="Arial" w:hAnsi="Arial" w:cs="Arial"/>
        </w:rPr>
      </w:pPr>
    </w:p>
    <w:p w:rsidR="00E14EC5" w:rsidRDefault="00E14EC5">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E14EC5">
        <w:tc>
          <w:tcPr>
            <w:tcW w:w="10277" w:type="dxa"/>
            <w:shd w:val="clear" w:color="auto" w:fill="66CCFF"/>
          </w:tcPr>
          <w:p w:rsidR="00E14EC5" w:rsidRDefault="007C197A">
            <w:pPr>
              <w:tabs>
                <w:tab w:val="left" w:pos="-142"/>
                <w:tab w:val="left" w:pos="851"/>
                <w:tab w:val="left" w:pos="4111"/>
              </w:tabs>
              <w:jc w:val="both"/>
            </w:pPr>
            <w:r>
              <w:rPr>
                <w:rFonts w:ascii="Arial" w:hAnsi="Arial" w:cs="Arial"/>
                <w:b/>
                <w:sz w:val="22"/>
                <w:szCs w:val="22"/>
              </w:rPr>
              <w:t>B - Engagement du titulaire ou du groupement titulaire</w:t>
            </w:r>
          </w:p>
        </w:tc>
      </w:tr>
    </w:tbl>
    <w:p w:rsidR="00E14EC5" w:rsidRDefault="00E14EC5">
      <w:pPr>
        <w:tabs>
          <w:tab w:val="left" w:pos="851"/>
        </w:tabs>
      </w:pPr>
    </w:p>
    <w:p w:rsidR="00E14EC5" w:rsidRDefault="007C197A">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E14EC5" w:rsidRDefault="007C197A">
      <w:pPr>
        <w:pStyle w:val="fcase1ertab"/>
        <w:tabs>
          <w:tab w:val="left" w:pos="851"/>
        </w:tabs>
        <w:rPr>
          <w:rFonts w:ascii="Arial" w:hAnsi="Arial" w:cs="Arial"/>
        </w:rPr>
      </w:pPr>
      <w:r>
        <w:rPr>
          <w:rFonts w:ascii="Arial" w:hAnsi="Arial" w:cs="Arial"/>
          <w:i/>
          <w:iCs/>
          <w:sz w:val="18"/>
          <w:szCs w:val="18"/>
        </w:rPr>
        <w:t>(Cocher les cases correspondantes.)</w:t>
      </w:r>
    </w:p>
    <w:p w:rsidR="00E14EC5" w:rsidRDefault="00E14EC5">
      <w:pPr>
        <w:tabs>
          <w:tab w:val="left" w:pos="851"/>
        </w:tabs>
        <w:rPr>
          <w:rFonts w:ascii="Arial" w:hAnsi="Arial" w:cs="Arial"/>
        </w:rPr>
      </w:pPr>
    </w:p>
    <w:p w:rsidR="00E14EC5" w:rsidRDefault="007C197A">
      <w:pPr>
        <w:tabs>
          <w:tab w:val="left" w:pos="851"/>
        </w:tabs>
        <w:jc w:val="both"/>
      </w:pPr>
      <w:r>
        <w:rPr>
          <w:rFonts w:ascii="Arial" w:hAnsi="Arial" w:cs="Arial"/>
        </w:rPr>
        <w:t>Après avoir pris connaissance des pièces constitutives du marché public suivantes,</w:t>
      </w:r>
    </w:p>
    <w:p w:rsidR="00F0597A" w:rsidRPr="00F0597A" w:rsidRDefault="007C197A" w:rsidP="00F0597A">
      <w:pPr>
        <w:tabs>
          <w:tab w:val="left" w:pos="851"/>
        </w:tabs>
        <w:spacing w:before="120"/>
        <w:ind w:left="1135" w:hanging="284"/>
        <w:jc w:val="both"/>
        <w:rPr>
          <w:rFonts w:ascii="Arial" w:hAnsi="Arial" w:cs="Arial"/>
        </w:rPr>
      </w:pPr>
      <w:r>
        <w:fldChar w:fldCharType="begin">
          <w:ffData>
            <w:name w:val="Bookmark Copie 5"/>
            <w:enabled/>
            <w:calcOnExit w:val="0"/>
            <w:checkBox>
              <w:sizeAuto/>
              <w:default w:val="0"/>
              <w:checked/>
            </w:checkBox>
          </w:ffData>
        </w:fldChar>
      </w:r>
      <w:r>
        <w:instrText xml:space="preserve"> FORMCHECKBOX </w:instrText>
      </w:r>
      <w:r w:rsidR="00C77C4E">
        <w:fldChar w:fldCharType="separate"/>
      </w:r>
      <w:r>
        <w:fldChar w:fldCharType="end"/>
      </w:r>
      <w:bookmarkStart w:id="10" w:name="Bookmark_Copie_5_Copie_1"/>
      <w:bookmarkStart w:id="11" w:name="Bookmark_Copie_5"/>
      <w:bookmarkEnd w:id="10"/>
      <w:bookmarkEnd w:id="11"/>
      <w:r>
        <w:rPr>
          <w:rFonts w:ascii="Arial" w:hAnsi="Arial" w:cs="Arial"/>
          <w:lang w:val="en-GB"/>
        </w:rPr>
        <w:t xml:space="preserve"> CCAP n°2025-0</w:t>
      </w:r>
      <w:r w:rsidR="00F433C7">
        <w:rPr>
          <w:rFonts w:ascii="Arial" w:hAnsi="Arial" w:cs="Arial"/>
          <w:lang w:val="en-GB"/>
        </w:rPr>
        <w:t>6</w:t>
      </w:r>
      <w:r>
        <w:rPr>
          <w:rFonts w:ascii="Arial" w:hAnsi="Arial" w:cs="Arial"/>
          <w:lang w:val="en-GB"/>
        </w:rPr>
        <w:t xml:space="preserve"> </w:t>
      </w:r>
      <w:r w:rsidR="00F0597A" w:rsidRPr="00F0597A">
        <w:rPr>
          <w:rFonts w:ascii="Arial" w:hAnsi="Arial" w:cs="Arial"/>
        </w:rPr>
        <w:t>TRAVAUX DE VOIES VERTES ET LIAISONS CYCLABLES INTER-BOURGS</w:t>
      </w:r>
    </w:p>
    <w:p w:rsidR="00E14EC5" w:rsidRDefault="00F0597A" w:rsidP="00F0597A">
      <w:pPr>
        <w:tabs>
          <w:tab w:val="left" w:pos="851"/>
        </w:tabs>
        <w:spacing w:before="120"/>
        <w:ind w:left="1135" w:hanging="284"/>
        <w:jc w:val="both"/>
        <w:rPr>
          <w:lang w:val="en-US"/>
        </w:rPr>
      </w:pPr>
      <w:r w:rsidRPr="00F0597A">
        <w:rPr>
          <w:rFonts w:ascii="Arial" w:hAnsi="Arial" w:cs="Arial"/>
        </w:rPr>
        <w:t>SECTEUR ALBESTROFF - INSMING</w:t>
      </w:r>
    </w:p>
    <w:p w:rsidR="00E14EC5" w:rsidRDefault="007C197A">
      <w:pPr>
        <w:tabs>
          <w:tab w:val="left" w:pos="851"/>
        </w:tabs>
        <w:spacing w:before="120"/>
        <w:ind w:left="1135" w:hanging="284"/>
        <w:jc w:val="both"/>
        <w:rPr>
          <w:lang w:val="en-US"/>
        </w:rPr>
      </w:pPr>
      <w:r>
        <w:fldChar w:fldCharType="begin">
          <w:ffData>
            <w:name w:val="Bookmark Copie 6"/>
            <w:enabled/>
            <w:calcOnExit w:val="0"/>
            <w:checkBox>
              <w:sizeAuto/>
              <w:default w:val="0"/>
              <w:checked/>
            </w:checkBox>
          </w:ffData>
        </w:fldChar>
      </w:r>
      <w:r>
        <w:instrText xml:space="preserve"> FORMCHECKBOX </w:instrText>
      </w:r>
      <w:r w:rsidR="00C77C4E">
        <w:fldChar w:fldCharType="separate"/>
      </w:r>
      <w:r>
        <w:fldChar w:fldCharType="end"/>
      </w:r>
      <w:bookmarkStart w:id="12" w:name="Bookmark_Copie_6_Copie_1"/>
      <w:bookmarkStart w:id="13" w:name="Bookmark_Copie_6"/>
      <w:bookmarkEnd w:id="12"/>
      <w:bookmarkEnd w:id="13"/>
      <w:r>
        <w:rPr>
          <w:rFonts w:ascii="Arial" w:hAnsi="Arial" w:cs="Arial"/>
          <w:lang w:val="en-GB"/>
        </w:rPr>
        <w:t xml:space="preserve"> </w:t>
      </w:r>
      <w:proofErr w:type="gramStart"/>
      <w:r>
        <w:rPr>
          <w:rFonts w:ascii="Arial" w:hAnsi="Arial" w:cs="Arial"/>
          <w:lang w:val="en-GB"/>
        </w:rPr>
        <w:t>CCAG :</w:t>
      </w:r>
      <w:proofErr w:type="spellStart"/>
      <w:r>
        <w:rPr>
          <w:rFonts w:ascii="Arial" w:hAnsi="Arial" w:cs="Arial"/>
          <w:lang w:val="en-GB"/>
        </w:rPr>
        <w:t>Marchés</w:t>
      </w:r>
      <w:proofErr w:type="spellEnd"/>
      <w:proofErr w:type="gramEnd"/>
      <w:r>
        <w:rPr>
          <w:rFonts w:ascii="Arial" w:hAnsi="Arial" w:cs="Arial"/>
          <w:lang w:val="en-GB"/>
        </w:rPr>
        <w:t xml:space="preserve"> publics de </w:t>
      </w:r>
      <w:proofErr w:type="spellStart"/>
      <w:r w:rsidR="00F0597A">
        <w:rPr>
          <w:rFonts w:ascii="Arial" w:hAnsi="Arial" w:cs="Arial"/>
          <w:lang w:val="en-GB"/>
        </w:rPr>
        <w:t>travaux</w:t>
      </w:r>
      <w:proofErr w:type="spellEnd"/>
      <w:r>
        <w:rPr>
          <w:rFonts w:ascii="Arial" w:hAnsi="Arial" w:cs="Arial"/>
          <w:lang w:val="en-GB"/>
        </w:rPr>
        <w:t xml:space="preserve">, </w:t>
      </w:r>
      <w:proofErr w:type="spellStart"/>
      <w:r>
        <w:rPr>
          <w:rFonts w:ascii="Arial" w:hAnsi="Arial" w:cs="Arial"/>
          <w:lang w:val="en-GB"/>
        </w:rPr>
        <w:t>approuvé</w:t>
      </w:r>
      <w:proofErr w:type="spellEnd"/>
      <w:r>
        <w:rPr>
          <w:rFonts w:ascii="Arial" w:hAnsi="Arial" w:cs="Arial"/>
          <w:lang w:val="en-GB"/>
        </w:rPr>
        <w:t xml:space="preserve"> par </w:t>
      </w:r>
      <w:proofErr w:type="spellStart"/>
      <w:r>
        <w:rPr>
          <w:rFonts w:ascii="Arial" w:hAnsi="Arial" w:cs="Arial"/>
          <w:lang w:val="en-GB"/>
        </w:rPr>
        <w:t>l’arrêté</w:t>
      </w:r>
      <w:proofErr w:type="spellEnd"/>
      <w:r>
        <w:rPr>
          <w:rFonts w:ascii="Arial" w:hAnsi="Arial" w:cs="Arial"/>
          <w:lang w:val="en-GB"/>
        </w:rPr>
        <w:t xml:space="preserve"> du 30 mars 2021</w:t>
      </w:r>
    </w:p>
    <w:p w:rsidR="00F0597A" w:rsidRPr="00F0597A" w:rsidRDefault="007C197A" w:rsidP="00F0597A">
      <w:pPr>
        <w:tabs>
          <w:tab w:val="left" w:pos="851"/>
        </w:tabs>
        <w:spacing w:before="120"/>
        <w:ind w:left="1135" w:hanging="284"/>
        <w:jc w:val="both"/>
        <w:rPr>
          <w:rFonts w:ascii="Arial" w:hAnsi="Arial" w:cs="Arial"/>
          <w:lang w:val="en-GB"/>
        </w:rPr>
      </w:pPr>
      <w:r>
        <w:fldChar w:fldCharType="begin">
          <w:ffData>
            <w:name w:val="Bookmark Copie 7"/>
            <w:enabled/>
            <w:calcOnExit w:val="0"/>
            <w:checkBox>
              <w:sizeAuto/>
              <w:default w:val="0"/>
              <w:checked/>
            </w:checkBox>
          </w:ffData>
        </w:fldChar>
      </w:r>
      <w:r>
        <w:instrText xml:space="preserve"> FORMCHECKBOX </w:instrText>
      </w:r>
      <w:r w:rsidR="00C77C4E">
        <w:fldChar w:fldCharType="separate"/>
      </w:r>
      <w:r>
        <w:fldChar w:fldCharType="end"/>
      </w:r>
      <w:bookmarkStart w:id="14" w:name="Bookmark_Copie_7_Copie_1"/>
      <w:bookmarkStart w:id="15" w:name="Bookmark_Copie_7"/>
      <w:bookmarkEnd w:id="14"/>
      <w:bookmarkEnd w:id="15"/>
      <w:r>
        <w:rPr>
          <w:rFonts w:ascii="Arial" w:hAnsi="Arial" w:cs="Arial"/>
          <w:lang w:val="en-GB"/>
        </w:rPr>
        <w:t xml:space="preserve"> CCTP n°2025-0</w:t>
      </w:r>
      <w:r w:rsidR="005C72DD">
        <w:rPr>
          <w:rFonts w:ascii="Arial" w:hAnsi="Arial" w:cs="Arial"/>
          <w:lang w:val="en-GB"/>
        </w:rPr>
        <w:t>6</w:t>
      </w:r>
      <w:r>
        <w:rPr>
          <w:rFonts w:ascii="Arial" w:hAnsi="Arial" w:cs="Arial"/>
          <w:lang w:val="en-GB"/>
        </w:rPr>
        <w:t xml:space="preserve"> </w:t>
      </w:r>
      <w:r w:rsidR="00F0597A" w:rsidRPr="00F0597A">
        <w:rPr>
          <w:rFonts w:ascii="Arial" w:hAnsi="Arial" w:cs="Arial"/>
          <w:lang w:val="en-GB"/>
        </w:rPr>
        <w:t>TRAVAUX DE VOIES VERTES ET LIAISONS CYCLABLES INTER-BOURGS</w:t>
      </w:r>
    </w:p>
    <w:p w:rsidR="00E14EC5" w:rsidRDefault="00F0597A" w:rsidP="00F0597A">
      <w:pPr>
        <w:tabs>
          <w:tab w:val="left" w:pos="851"/>
        </w:tabs>
        <w:spacing w:before="120"/>
        <w:ind w:left="1135" w:hanging="284"/>
        <w:jc w:val="both"/>
        <w:rPr>
          <w:lang w:val="en-US"/>
        </w:rPr>
      </w:pPr>
      <w:r w:rsidRPr="00F0597A">
        <w:rPr>
          <w:rFonts w:ascii="Arial" w:hAnsi="Arial" w:cs="Arial"/>
          <w:lang w:val="en-GB"/>
        </w:rPr>
        <w:t>SECTEUR ALBESTROFF - INSMING</w:t>
      </w:r>
    </w:p>
    <w:p w:rsidR="00E14EC5" w:rsidRDefault="007C197A">
      <w:pPr>
        <w:tabs>
          <w:tab w:val="left" w:pos="851"/>
        </w:tabs>
        <w:spacing w:before="120"/>
        <w:ind w:left="1135" w:hanging="284"/>
        <w:jc w:val="both"/>
        <w:rPr>
          <w:rFonts w:ascii="Arial" w:hAnsi="Arial" w:cs="Arial"/>
        </w:rPr>
      </w:pPr>
      <w:r>
        <w:fldChar w:fldCharType="begin">
          <w:ffData>
            <w:name w:val="Bookmark Copie 8"/>
            <w:enabled/>
            <w:calcOnExit w:val="0"/>
            <w:checkBox>
              <w:sizeAuto/>
              <w:default w:val="0"/>
            </w:checkBox>
          </w:ffData>
        </w:fldChar>
      </w:r>
      <w:r>
        <w:instrText xml:space="preserve"> FORMCHECKBOX </w:instrText>
      </w:r>
      <w:r w:rsidR="00C77C4E">
        <w:fldChar w:fldCharType="separate"/>
      </w:r>
      <w:r>
        <w:fldChar w:fldCharType="end"/>
      </w:r>
      <w:bookmarkStart w:id="16" w:name="Bookmark_Copie_8_Copie_1"/>
      <w:bookmarkStart w:id="17" w:name="Bookmark_Copie_8"/>
      <w:bookmarkEnd w:id="16"/>
      <w:bookmarkEnd w:id="17"/>
      <w:r>
        <w:rPr>
          <w:rFonts w:ascii="Arial" w:hAnsi="Arial" w:cs="Arial"/>
        </w:rPr>
        <w:t xml:space="preserve"> Autres :……………………………………………………………………………………………</w:t>
      </w:r>
    </w:p>
    <w:p w:rsidR="00E14EC5" w:rsidRDefault="00E14EC5">
      <w:pPr>
        <w:tabs>
          <w:tab w:val="left" w:pos="851"/>
        </w:tabs>
        <w:jc w:val="both"/>
        <w:rPr>
          <w:rFonts w:ascii="Arial" w:hAnsi="Arial" w:cs="Arial"/>
        </w:rPr>
      </w:pPr>
    </w:p>
    <w:p w:rsidR="00E14EC5" w:rsidRDefault="007C197A">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14EC5" w:rsidRDefault="00E14EC5">
      <w:pPr>
        <w:tabs>
          <w:tab w:val="left" w:pos="851"/>
        </w:tabs>
        <w:jc w:val="both"/>
        <w:rPr>
          <w:rFonts w:ascii="Arial" w:hAnsi="Arial" w:cs="Arial"/>
        </w:rPr>
      </w:pPr>
    </w:p>
    <w:p w:rsidR="00E14EC5" w:rsidRDefault="007C197A">
      <w:pPr>
        <w:tabs>
          <w:tab w:val="left" w:pos="851"/>
        </w:tabs>
        <w:ind w:left="851"/>
        <w:jc w:val="both"/>
        <w:rPr>
          <w:rFonts w:ascii="Arial" w:hAnsi="Arial" w:cs="Arial"/>
        </w:rPr>
      </w:pPr>
      <w:r>
        <w:fldChar w:fldCharType="begin">
          <w:ffData>
            <w:name w:val="Bookmark Copie 9"/>
            <w:enabled/>
            <w:calcOnExit w:val="0"/>
            <w:checkBox>
              <w:sizeAuto/>
              <w:default w:val="0"/>
            </w:checkBox>
          </w:ffData>
        </w:fldChar>
      </w:r>
      <w:r>
        <w:instrText xml:space="preserve"> FORMCHECKBOX </w:instrText>
      </w:r>
      <w:r w:rsidR="00C77C4E">
        <w:fldChar w:fldCharType="separate"/>
      </w:r>
      <w:r>
        <w:fldChar w:fldCharType="end"/>
      </w:r>
      <w:bookmarkStart w:id="18" w:name="Bookmark_Copie_9_Copie_1"/>
      <w:bookmarkStart w:id="19" w:name="Bookmark_Copie_9"/>
      <w:bookmarkEnd w:id="18"/>
      <w:bookmarkEnd w:id="19"/>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rsidR="00E14EC5" w:rsidRDefault="00E14EC5">
      <w:pPr>
        <w:tabs>
          <w:tab w:val="left" w:pos="851"/>
        </w:tabs>
        <w:jc w:val="both"/>
        <w:rPr>
          <w:rFonts w:ascii="Arial" w:hAnsi="Arial" w:cs="Arial"/>
        </w:rPr>
      </w:pPr>
    </w:p>
    <w:p w:rsidR="00E14EC5" w:rsidRDefault="007C197A">
      <w:pPr>
        <w:tabs>
          <w:tab w:val="left" w:pos="851"/>
        </w:tabs>
        <w:spacing w:before="120"/>
        <w:ind w:left="1701"/>
        <w:jc w:val="both"/>
        <w:rPr>
          <w:rFonts w:ascii="Arial" w:hAnsi="Arial" w:cs="Arial"/>
          <w:i/>
          <w:sz w:val="18"/>
          <w:szCs w:val="18"/>
        </w:rPr>
      </w:pPr>
      <w:r>
        <w:fldChar w:fldCharType="begin">
          <w:ffData>
            <w:name w:val="Bookmark Copie 10"/>
            <w:enabled/>
            <w:calcOnExit w:val="0"/>
            <w:checkBox>
              <w:sizeAuto/>
              <w:default w:val="0"/>
            </w:checkBox>
          </w:ffData>
        </w:fldChar>
      </w:r>
      <w:r>
        <w:instrText xml:space="preserve"> FORMCHECKBOX </w:instrText>
      </w:r>
      <w:r w:rsidR="00C77C4E">
        <w:fldChar w:fldCharType="separate"/>
      </w:r>
      <w:r>
        <w:fldChar w:fldCharType="end"/>
      </w:r>
      <w:bookmarkStart w:id="20" w:name="Bookmark_Copie_10_Copie_1"/>
      <w:bookmarkStart w:id="21" w:name="Bookmark_Copie_10"/>
      <w:bookmarkEnd w:id="20"/>
      <w:bookmarkEnd w:id="21"/>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rsidR="00E14EC5" w:rsidRDefault="007C197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7C197A">
      <w:pPr>
        <w:tabs>
          <w:tab w:val="left" w:pos="851"/>
        </w:tabs>
        <w:ind w:left="1701"/>
        <w:jc w:val="both"/>
        <w:rPr>
          <w:rFonts w:ascii="Arial" w:hAnsi="Arial" w:cs="Arial"/>
          <w:i/>
          <w:sz w:val="18"/>
          <w:szCs w:val="18"/>
        </w:rPr>
      </w:pPr>
      <w:r>
        <w:fldChar w:fldCharType="begin">
          <w:ffData>
            <w:name w:val="Bookmark Copie 11"/>
            <w:enabled/>
            <w:calcOnExit w:val="0"/>
            <w:checkBox>
              <w:sizeAuto/>
              <w:default w:val="0"/>
            </w:checkBox>
          </w:ffData>
        </w:fldChar>
      </w:r>
      <w:r>
        <w:instrText xml:space="preserve"> FORMCHECKBOX </w:instrText>
      </w:r>
      <w:r w:rsidR="00C77C4E">
        <w:fldChar w:fldCharType="separate"/>
      </w:r>
      <w:r>
        <w:fldChar w:fldCharType="end"/>
      </w:r>
      <w:bookmarkStart w:id="22" w:name="Bookmark_Copie_11_Copie_1"/>
      <w:bookmarkStart w:id="23" w:name="Bookmark_Copie_11"/>
      <w:bookmarkEnd w:id="22"/>
      <w:bookmarkEnd w:id="23"/>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rsidR="00E14EC5" w:rsidRDefault="007C197A">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7C197A">
      <w:pPr>
        <w:tabs>
          <w:tab w:val="left" w:pos="851"/>
        </w:tabs>
        <w:ind w:left="851"/>
        <w:jc w:val="both"/>
        <w:rPr>
          <w:rFonts w:ascii="Arial" w:hAnsi="Arial" w:cs="Arial"/>
          <w:i/>
          <w:sz w:val="18"/>
          <w:szCs w:val="18"/>
        </w:rPr>
      </w:pPr>
      <w:r>
        <w:fldChar w:fldCharType="begin">
          <w:ffData>
            <w:name w:val="Bookmark Copie 12"/>
            <w:enabled/>
            <w:calcOnExit w:val="0"/>
            <w:checkBox>
              <w:sizeAuto/>
              <w:default w:val="0"/>
            </w:checkBox>
          </w:ffData>
        </w:fldChar>
      </w:r>
      <w:r>
        <w:instrText xml:space="preserve"> FORMCHECKBOX </w:instrText>
      </w:r>
      <w:r w:rsidR="00C77C4E">
        <w:fldChar w:fldCharType="separate"/>
      </w:r>
      <w:r>
        <w:fldChar w:fldCharType="end"/>
      </w:r>
      <w:bookmarkStart w:id="24" w:name="Bookmark_Copie_12_Copie_1"/>
      <w:bookmarkStart w:id="25" w:name="Bookmark_Copie_12"/>
      <w:bookmarkEnd w:id="24"/>
      <w:bookmarkEnd w:id="25"/>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rsidR="00E14EC5" w:rsidRDefault="007C197A">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E14EC5">
      <w:pPr>
        <w:pStyle w:val="fcase1ertab"/>
        <w:tabs>
          <w:tab w:val="left" w:pos="851"/>
        </w:tabs>
        <w:ind w:left="0" w:firstLine="0"/>
        <w:rPr>
          <w:rFonts w:ascii="Arial" w:hAnsi="Arial" w:cs="Arial"/>
        </w:rPr>
      </w:pPr>
    </w:p>
    <w:p w:rsidR="00E14EC5" w:rsidRDefault="007C197A">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E14EC5" w:rsidRDefault="007C197A">
      <w:pPr>
        <w:pStyle w:val="fcase1ertab"/>
        <w:tabs>
          <w:tab w:val="clear" w:pos="426"/>
          <w:tab w:val="left" w:pos="851"/>
        </w:tabs>
        <w:spacing w:before="120"/>
        <w:ind w:left="0" w:firstLine="851"/>
      </w:pPr>
      <w:r>
        <w:fldChar w:fldCharType="begin">
          <w:ffData>
            <w:name w:val="Bookmark Copie 13"/>
            <w:enabled/>
            <w:calcOnExit w:val="0"/>
            <w:checkBox>
              <w:sizeAuto/>
              <w:default w:val="0"/>
            </w:checkBox>
          </w:ffData>
        </w:fldChar>
      </w:r>
      <w:r>
        <w:instrText xml:space="preserve"> FORMCHECKBOX </w:instrText>
      </w:r>
      <w:r w:rsidR="00C77C4E">
        <w:fldChar w:fldCharType="separate"/>
      </w:r>
      <w:r>
        <w:fldChar w:fldCharType="end"/>
      </w:r>
      <w:bookmarkStart w:id="26" w:name="Bookmark_Copie_13_Copie_1"/>
      <w:bookmarkStart w:id="27" w:name="Bookmark_Copie_13"/>
      <w:bookmarkEnd w:id="26"/>
      <w:bookmarkEnd w:id="27"/>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rsidR="00E14EC5" w:rsidRDefault="007C197A">
      <w:pPr>
        <w:tabs>
          <w:tab w:val="left" w:pos="426"/>
          <w:tab w:val="left" w:pos="851"/>
        </w:tabs>
        <w:spacing w:before="120"/>
        <w:ind w:left="1701"/>
        <w:jc w:val="both"/>
      </w:pPr>
      <w:r>
        <w:fldChar w:fldCharType="begin">
          <w:ffData>
            <w:name w:val="Bookmark Copie 14"/>
            <w:enabled/>
            <w:calcOnExit w:val="0"/>
            <w:checkBox>
              <w:sizeAuto/>
              <w:default w:val="0"/>
            </w:checkBox>
          </w:ffData>
        </w:fldChar>
      </w:r>
      <w:r>
        <w:instrText xml:space="preserve"> FORMCHECKBOX </w:instrText>
      </w:r>
      <w:r w:rsidR="00C77C4E">
        <w:fldChar w:fldCharType="separate"/>
      </w:r>
      <w:r>
        <w:fldChar w:fldCharType="end"/>
      </w:r>
      <w:bookmarkStart w:id="28" w:name="Bookmark_Copie_14_Copie_1"/>
      <w:bookmarkStart w:id="29" w:name="Bookmark_Copie_14"/>
      <w:bookmarkEnd w:id="28"/>
      <w:bookmarkEnd w:id="29"/>
      <w:r>
        <w:t xml:space="preserve"> Taux de la TVA : </w:t>
      </w:r>
    </w:p>
    <w:p w:rsidR="00E14EC5" w:rsidRDefault="007C197A">
      <w:pPr>
        <w:tabs>
          <w:tab w:val="left" w:pos="426"/>
          <w:tab w:val="left" w:pos="851"/>
        </w:tabs>
        <w:spacing w:before="240"/>
        <w:ind w:left="1701"/>
        <w:jc w:val="both"/>
      </w:pPr>
      <w:r>
        <w:fldChar w:fldCharType="begin">
          <w:ffData>
            <w:name w:val="Bookmark Copie 15"/>
            <w:enabled/>
            <w:calcOnExit w:val="0"/>
            <w:checkBox>
              <w:sizeAuto/>
              <w:default w:val="0"/>
            </w:checkBox>
          </w:ffData>
        </w:fldChar>
      </w:r>
      <w:r>
        <w:instrText xml:space="preserve"> FORMCHECKBOX </w:instrText>
      </w:r>
      <w:r w:rsidR="00C77C4E">
        <w:fldChar w:fldCharType="separate"/>
      </w:r>
      <w:r>
        <w:fldChar w:fldCharType="end"/>
      </w:r>
      <w:bookmarkStart w:id="30" w:name="Bookmark_Copie_15_Copie_1"/>
      <w:bookmarkStart w:id="31" w:name="Bookmark_Copie_15"/>
      <w:bookmarkEnd w:id="30"/>
      <w:bookmarkEnd w:id="31"/>
      <w:r>
        <w:t xml:space="preserve"> Montant hors taxes</w:t>
      </w:r>
      <w:r>
        <w:rPr>
          <w:rStyle w:val="Appelnotedebasdep"/>
        </w:rPr>
        <w:footnoteReference w:id="2"/>
      </w:r>
      <w:r>
        <w:rPr>
          <w:rStyle w:val="Caractresdenotedebasdepage"/>
        </w:rPr>
        <w:t> </w:t>
      </w:r>
      <w:r>
        <w:t>:</w:t>
      </w:r>
    </w:p>
    <w:p w:rsidR="00E14EC5" w:rsidRDefault="007C197A">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E14EC5" w:rsidRDefault="007C197A">
      <w:pPr>
        <w:pStyle w:val="fcase1ertab"/>
        <w:tabs>
          <w:tab w:val="left" w:pos="851"/>
        </w:tabs>
        <w:spacing w:before="120"/>
        <w:ind w:left="2268" w:firstLine="0"/>
      </w:pPr>
      <w:r>
        <w:rPr>
          <w:rFonts w:ascii="Arial" w:hAnsi="Arial" w:cs="Arial"/>
        </w:rPr>
        <w:t>Montant hors taxes arrêté en lettres à : ………………………………………………………...................................</w:t>
      </w:r>
    </w:p>
    <w:p w:rsidR="00E14EC5" w:rsidRDefault="007C197A">
      <w:pPr>
        <w:tabs>
          <w:tab w:val="left" w:pos="426"/>
          <w:tab w:val="left" w:pos="709"/>
          <w:tab w:val="left" w:pos="851"/>
        </w:tabs>
        <w:spacing w:before="240"/>
        <w:ind w:left="1701"/>
        <w:jc w:val="both"/>
        <w:rPr>
          <w:rFonts w:ascii="Arial" w:hAnsi="Arial" w:cs="Arial"/>
        </w:rPr>
      </w:pPr>
      <w:r>
        <w:fldChar w:fldCharType="begin">
          <w:ffData>
            <w:name w:val="Bookmark Copie 16"/>
            <w:enabled/>
            <w:calcOnExit w:val="0"/>
            <w:checkBox>
              <w:sizeAuto/>
              <w:default w:val="0"/>
            </w:checkBox>
          </w:ffData>
        </w:fldChar>
      </w:r>
      <w:r>
        <w:instrText xml:space="preserve"> FORMCHECKBOX </w:instrText>
      </w:r>
      <w:r w:rsidR="00C77C4E">
        <w:fldChar w:fldCharType="separate"/>
      </w:r>
      <w:r>
        <w:fldChar w:fldCharType="end"/>
      </w:r>
      <w:bookmarkStart w:id="32" w:name="Bookmark_Copie_16_Copie_1"/>
      <w:bookmarkStart w:id="33" w:name="Bookmark_Copie_16"/>
      <w:bookmarkEnd w:id="32"/>
      <w:bookmarkEnd w:id="33"/>
      <w:r>
        <w:t xml:space="preserve"> Montant TTC</w:t>
      </w:r>
      <w:r>
        <w:rPr>
          <w:rStyle w:val="Appelnotedebasdep"/>
        </w:rPr>
        <w:footnoteReference w:customMarkFollows="1" w:id="3"/>
        <w:t>4 </w:t>
      </w:r>
      <w:r>
        <w:t> :</w:t>
      </w:r>
    </w:p>
    <w:p w:rsidR="00E14EC5" w:rsidRDefault="007C197A">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E14EC5" w:rsidRDefault="007C197A">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rsidR="00E14EC5" w:rsidRDefault="007C197A">
      <w:pPr>
        <w:pStyle w:val="fcase1ertab"/>
        <w:spacing w:before="120"/>
        <w:ind w:left="567" w:firstLine="0"/>
      </w:pPr>
      <w:r>
        <w:rPr>
          <w:rFonts w:ascii="Arial" w:hAnsi="Arial" w:cs="Arial"/>
          <w:u w:val="single"/>
        </w:rPr>
        <w:t>OU</w:t>
      </w:r>
    </w:p>
    <w:bookmarkStart w:id="34" w:name="Bookmark_Copie_17_Copie_1"/>
    <w:bookmarkStart w:id="35" w:name="Bookmark_Copie_17"/>
    <w:bookmarkEnd w:id="34"/>
    <w:bookmarkEnd w:id="35"/>
    <w:p w:rsidR="00E14EC5" w:rsidRDefault="00F0597A">
      <w:pPr>
        <w:pStyle w:val="fcase1ertab"/>
        <w:tabs>
          <w:tab w:val="clear" w:pos="426"/>
          <w:tab w:val="left" w:pos="851"/>
        </w:tabs>
        <w:spacing w:before="120"/>
        <w:ind w:firstLine="142"/>
        <w:rPr>
          <w:rFonts w:ascii="Arial" w:hAnsi="Arial" w:cs="Arial"/>
        </w:rPr>
      </w:pPr>
      <w:r>
        <w:fldChar w:fldCharType="begin">
          <w:ffData>
            <w:name w:val=""/>
            <w:enabled/>
            <w:calcOnExit w:val="0"/>
            <w:checkBox>
              <w:sizeAuto/>
              <w:default w:val="0"/>
            </w:checkBox>
          </w:ffData>
        </w:fldChar>
      </w:r>
      <w:r>
        <w:instrText xml:space="preserve"> FORMCHECKBOX </w:instrText>
      </w:r>
      <w:r w:rsidR="00C77C4E">
        <w:fldChar w:fldCharType="separate"/>
      </w:r>
      <w:r>
        <w:fldChar w:fldCharType="end"/>
      </w:r>
      <w:r w:rsidR="007C197A">
        <w:rPr>
          <w:rFonts w:ascii="Arial" w:hAnsi="Arial" w:cs="Arial"/>
        </w:rPr>
        <w:t xml:space="preserve"> </w:t>
      </w:r>
      <w:proofErr w:type="gramStart"/>
      <w:r w:rsidR="007C197A">
        <w:rPr>
          <w:rFonts w:ascii="Arial" w:hAnsi="Arial" w:cs="Arial"/>
        </w:rPr>
        <w:t>aux</w:t>
      </w:r>
      <w:proofErr w:type="gramEnd"/>
      <w:r w:rsidR="007C197A">
        <w:rPr>
          <w:rFonts w:ascii="Arial" w:hAnsi="Arial" w:cs="Arial"/>
        </w:rPr>
        <w:t xml:space="preserve"> prix indiqués ci-dessous ou dans l’annexe financière jointe au présent document</w:t>
      </w:r>
      <w:r w:rsidR="007A5E10">
        <w:rPr>
          <w:rFonts w:ascii="Arial" w:hAnsi="Arial" w:cs="Arial"/>
        </w:rPr>
        <w:t xml:space="preserve"> (BPU)</w:t>
      </w:r>
      <w:r w:rsidR="007C197A">
        <w:rPr>
          <w:rFonts w:ascii="Arial" w:hAnsi="Arial" w:cs="Arial"/>
        </w:rPr>
        <w:t>.</w:t>
      </w:r>
    </w:p>
    <w:p w:rsidR="00E14EC5" w:rsidRDefault="00E14EC5">
      <w:pPr>
        <w:pStyle w:val="fcasegauche"/>
        <w:tabs>
          <w:tab w:val="left" w:pos="851"/>
        </w:tabs>
        <w:spacing w:after="0"/>
        <w:ind w:left="0" w:firstLine="0"/>
        <w:rPr>
          <w:rFonts w:ascii="Arial" w:hAnsi="Arial" w:cs="Arial"/>
        </w:rPr>
      </w:pPr>
    </w:p>
    <w:p w:rsidR="00897A08" w:rsidRDefault="00897A08" w:rsidP="00897A08">
      <w:pPr>
        <w:pStyle w:val="fcasegauche"/>
        <w:tabs>
          <w:tab w:val="left" w:pos="851"/>
        </w:tabs>
      </w:pPr>
    </w:p>
    <w:p w:rsidR="00E14EC5" w:rsidRDefault="00E14EC5">
      <w:pPr>
        <w:pStyle w:val="fcasegauche"/>
        <w:tabs>
          <w:tab w:val="left" w:pos="851"/>
        </w:tabs>
        <w:spacing w:after="0"/>
        <w:ind w:left="0" w:firstLine="0"/>
        <w:rPr>
          <w:rFonts w:ascii="Arial" w:hAnsi="Arial" w:cs="Arial"/>
        </w:rPr>
      </w:pPr>
    </w:p>
    <w:p w:rsidR="00E14EC5" w:rsidRDefault="007C197A">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p>
    <w:p w:rsidR="00E14EC5" w:rsidRDefault="007C197A">
      <w:pPr>
        <w:pStyle w:val="fcase1ertab"/>
        <w:tabs>
          <w:tab w:val="left" w:pos="851"/>
        </w:tabs>
        <w:rPr>
          <w:rFonts w:ascii="Arial" w:hAnsi="Arial" w:cs="Arial"/>
        </w:rPr>
      </w:pPr>
      <w:r>
        <w:rPr>
          <w:rFonts w:ascii="Arial" w:hAnsi="Arial" w:cs="Arial"/>
          <w:i/>
          <w:iCs/>
          <w:sz w:val="18"/>
          <w:szCs w:val="18"/>
        </w:rPr>
        <w:t>(En cas de groupement d’opérateurs économiques.)</w:t>
      </w:r>
    </w:p>
    <w:p w:rsidR="00E14EC5" w:rsidRDefault="00E14EC5">
      <w:pPr>
        <w:tabs>
          <w:tab w:val="left" w:pos="851"/>
          <w:tab w:val="left" w:pos="6237"/>
        </w:tabs>
        <w:rPr>
          <w:rFonts w:ascii="Arial" w:hAnsi="Arial" w:cs="Arial"/>
          <w:i/>
          <w:iCs/>
          <w:sz w:val="18"/>
          <w:szCs w:val="18"/>
        </w:rPr>
      </w:pPr>
    </w:p>
    <w:p w:rsidR="00E14EC5" w:rsidRDefault="007C197A">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E14EC5" w:rsidRDefault="007C197A">
      <w:pPr>
        <w:pStyle w:val="fcase1ertab"/>
        <w:tabs>
          <w:tab w:val="left" w:pos="851"/>
        </w:tabs>
        <w:rPr>
          <w:rFonts w:ascii="Arial" w:hAnsi="Arial" w:cs="Arial"/>
        </w:rPr>
      </w:pPr>
      <w:r>
        <w:rPr>
          <w:rFonts w:ascii="Arial" w:hAnsi="Arial" w:cs="Arial"/>
          <w:i/>
          <w:iCs/>
          <w:sz w:val="18"/>
          <w:szCs w:val="18"/>
        </w:rPr>
        <w:t>(Cocher la case correspondante.)</w:t>
      </w:r>
    </w:p>
    <w:bookmarkStart w:id="36" w:name="Bookmark_Copie_18_Copie_1"/>
    <w:bookmarkStart w:id="37" w:name="Bookmark_Copie_18"/>
    <w:bookmarkEnd w:id="36"/>
    <w:bookmarkEnd w:id="37"/>
    <w:p w:rsidR="00E14EC5" w:rsidRDefault="007A5E10">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1"/>
            </w:checkBox>
          </w:ffData>
        </w:fldChar>
      </w:r>
      <w:r>
        <w:instrText xml:space="preserve"> FORMCHECKBOX </w:instrText>
      </w:r>
      <w:r w:rsidR="00C77C4E">
        <w:fldChar w:fldCharType="separate"/>
      </w:r>
      <w:r>
        <w:fldChar w:fldCharType="end"/>
      </w:r>
      <w:r w:rsidR="007C197A">
        <w:rPr>
          <w:rFonts w:ascii="Arial" w:hAnsi="Arial" w:cs="Arial"/>
          <w:i/>
          <w:iCs/>
        </w:rPr>
        <w:t xml:space="preserve"> </w:t>
      </w:r>
      <w:proofErr w:type="gramStart"/>
      <w:r w:rsidR="007C197A">
        <w:rPr>
          <w:rFonts w:ascii="Arial" w:hAnsi="Arial" w:cs="Arial"/>
        </w:rPr>
        <w:t>conjoint</w:t>
      </w:r>
      <w:proofErr w:type="gramEnd"/>
      <w:r w:rsidR="007C197A">
        <w:rPr>
          <w:rFonts w:ascii="Arial" w:hAnsi="Arial" w:cs="Arial"/>
        </w:rPr>
        <w:tab/>
      </w:r>
      <w:r w:rsidR="007C197A">
        <w:rPr>
          <w:rFonts w:ascii="Arial" w:hAnsi="Arial" w:cs="Arial"/>
        </w:rPr>
        <w:tab/>
        <w:t>OU</w:t>
      </w:r>
      <w:r w:rsidR="007C197A">
        <w:rPr>
          <w:rFonts w:ascii="Arial" w:hAnsi="Arial" w:cs="Arial"/>
        </w:rPr>
        <w:tab/>
      </w:r>
      <w:r w:rsidR="007C197A">
        <w:rPr>
          <w:rFonts w:ascii="Arial" w:hAnsi="Arial" w:cs="Arial"/>
        </w:rPr>
        <w:tab/>
      </w:r>
      <w:r w:rsidR="007C197A">
        <w:fldChar w:fldCharType="begin">
          <w:ffData>
            <w:name w:val="Bookmark Copie 19"/>
            <w:enabled/>
            <w:calcOnExit w:val="0"/>
            <w:checkBox>
              <w:sizeAuto/>
              <w:default w:val="0"/>
            </w:checkBox>
          </w:ffData>
        </w:fldChar>
      </w:r>
      <w:r w:rsidR="007C197A">
        <w:rPr>
          <w:rFonts w:ascii="Arial" w:hAnsi="Arial" w:cs="Arial"/>
        </w:rPr>
        <w:instrText xml:space="preserve"> FORMCHECKBOX </w:instrText>
      </w:r>
      <w:r w:rsidR="00C77C4E">
        <w:rPr>
          <w:rFonts w:ascii="Arial" w:hAnsi="Arial" w:cs="Arial"/>
        </w:rPr>
      </w:r>
      <w:r w:rsidR="00C77C4E">
        <w:rPr>
          <w:rFonts w:ascii="Arial" w:hAnsi="Arial" w:cs="Arial"/>
        </w:rPr>
        <w:fldChar w:fldCharType="separate"/>
      </w:r>
      <w:r w:rsidR="007C197A">
        <w:rPr>
          <w:rFonts w:ascii="Arial" w:hAnsi="Arial" w:cs="Arial"/>
        </w:rPr>
        <w:fldChar w:fldCharType="end"/>
      </w:r>
      <w:bookmarkStart w:id="38" w:name="Bookmark_Copie_19_Copie_1"/>
      <w:bookmarkStart w:id="39" w:name="Bookmark_Copie_19"/>
      <w:bookmarkEnd w:id="38"/>
      <w:bookmarkEnd w:id="39"/>
      <w:r w:rsidR="007C197A">
        <w:rPr>
          <w:rFonts w:ascii="Arial" w:hAnsi="Arial" w:cs="Arial"/>
          <w:iCs/>
        </w:rPr>
        <w:t xml:space="preserve"> </w:t>
      </w:r>
      <w:r w:rsidR="007C197A">
        <w:rPr>
          <w:rFonts w:ascii="Arial" w:hAnsi="Arial" w:cs="Arial"/>
        </w:rPr>
        <w:t>solidaire</w:t>
      </w:r>
    </w:p>
    <w:p w:rsidR="00E14EC5" w:rsidRDefault="007C197A">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1" w:type="dxa"/>
        <w:tblLayout w:type="fixed"/>
        <w:tblLook w:val="0000" w:firstRow="0" w:lastRow="0" w:firstColumn="0" w:lastColumn="0" w:noHBand="0" w:noVBand="0"/>
      </w:tblPr>
      <w:tblGrid>
        <w:gridCol w:w="4503"/>
        <w:gridCol w:w="3684"/>
        <w:gridCol w:w="2349"/>
      </w:tblGrid>
      <w:tr w:rsidR="00E14EC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14EC5" w:rsidRDefault="007C197A">
            <w:pPr>
              <w:tabs>
                <w:tab w:val="left" w:pos="851"/>
              </w:tabs>
              <w:jc w:val="center"/>
              <w:rPr>
                <w:rFonts w:ascii="Arial" w:hAnsi="Arial" w:cs="Arial"/>
                <w:b/>
              </w:rPr>
            </w:pPr>
            <w:r>
              <w:rPr>
                <w:rFonts w:ascii="Arial" w:hAnsi="Arial" w:cs="Arial"/>
                <w:b/>
              </w:rPr>
              <w:t>Désignation des membres</w:t>
            </w:r>
          </w:p>
          <w:p w:rsidR="00E14EC5" w:rsidRDefault="007C197A">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14EC5" w:rsidRDefault="007C197A">
            <w:pPr>
              <w:pStyle w:val="Titre5"/>
              <w:tabs>
                <w:tab w:val="left" w:pos="851"/>
              </w:tabs>
              <w:ind w:left="0" w:hanging="1008"/>
              <w:jc w:val="center"/>
              <w:rPr>
                <w:b/>
                <w:i w:val="0"/>
                <w:sz w:val="20"/>
              </w:rPr>
            </w:pPr>
            <w:r>
              <w:rPr>
                <w:b/>
                <w:i w:val="0"/>
                <w:sz w:val="20"/>
              </w:rPr>
              <w:t>Prestations exécutées par les membres</w:t>
            </w:r>
          </w:p>
          <w:p w:rsidR="00E14EC5" w:rsidRDefault="007C197A">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14EC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14EC5" w:rsidRDefault="00E14EC5">
            <w:pPr>
              <w:tabs>
                <w:tab w:val="left" w:pos="851"/>
              </w:tabs>
              <w:snapToGrid w:val="0"/>
              <w:jc w:val="center"/>
              <w:rPr>
                <w:rFonts w:ascii="Arial" w:hAnsi="Arial" w:cs="Arial"/>
                <w:b/>
              </w:rPr>
            </w:pPr>
          </w:p>
        </w:tc>
        <w:tc>
          <w:tcPr>
            <w:tcW w:w="3684" w:type="dxa"/>
            <w:tcBorders>
              <w:top w:val="single" w:sz="4" w:space="0" w:color="000000"/>
              <w:left w:val="single" w:sz="4" w:space="0" w:color="000000"/>
              <w:bottom w:val="single" w:sz="4" w:space="0" w:color="000000"/>
            </w:tcBorders>
            <w:shd w:val="clear" w:color="auto" w:fill="FFFFFF"/>
            <w:vAlign w:val="center"/>
          </w:tcPr>
          <w:p w:rsidR="00E14EC5" w:rsidRDefault="007C197A">
            <w:pPr>
              <w:tabs>
                <w:tab w:val="left" w:pos="851"/>
              </w:tabs>
              <w:jc w:val="center"/>
              <w:rPr>
                <w:rFonts w:ascii="Arial" w:hAnsi="Arial" w:cs="Arial"/>
                <w:b/>
              </w:rPr>
            </w:pPr>
            <w:r>
              <w:rPr>
                <w:rFonts w:ascii="Arial" w:hAnsi="Arial" w:cs="Arial"/>
                <w:b/>
              </w:rPr>
              <w:t>Nature de la prestation</w:t>
            </w:r>
          </w:p>
        </w:tc>
        <w:tc>
          <w:tcPr>
            <w:tcW w:w="23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14EC5" w:rsidRDefault="007C197A">
            <w:pPr>
              <w:tabs>
                <w:tab w:val="left" w:pos="851"/>
              </w:tabs>
              <w:jc w:val="center"/>
              <w:rPr>
                <w:rFonts w:ascii="Arial" w:hAnsi="Arial" w:cs="Arial"/>
                <w:b/>
              </w:rPr>
            </w:pPr>
            <w:r>
              <w:rPr>
                <w:rFonts w:ascii="Arial" w:hAnsi="Arial" w:cs="Arial"/>
                <w:b/>
              </w:rPr>
              <w:t>Montant HT</w:t>
            </w:r>
          </w:p>
          <w:p w:rsidR="00E14EC5" w:rsidRDefault="007C197A">
            <w:pPr>
              <w:tabs>
                <w:tab w:val="left" w:pos="851"/>
              </w:tabs>
              <w:jc w:val="center"/>
              <w:rPr>
                <w:rFonts w:ascii="Arial" w:hAnsi="Arial" w:cs="Arial"/>
              </w:rPr>
            </w:pPr>
            <w:r>
              <w:rPr>
                <w:rFonts w:ascii="Arial" w:hAnsi="Arial" w:cs="Arial"/>
                <w:b/>
              </w:rPr>
              <w:t>de la prestation</w:t>
            </w:r>
          </w:p>
        </w:tc>
      </w:tr>
      <w:tr w:rsidR="00E14EC5">
        <w:trPr>
          <w:trHeight w:val="1021"/>
        </w:trPr>
        <w:tc>
          <w:tcPr>
            <w:tcW w:w="4503" w:type="dxa"/>
            <w:tcBorders>
              <w:top w:val="single" w:sz="4" w:space="0" w:color="000000"/>
              <w:left w:val="single" w:sz="4" w:space="0" w:color="000000"/>
            </w:tcBorders>
            <w:shd w:val="clear" w:color="auto" w:fill="CCFFFF"/>
          </w:tcPr>
          <w:p w:rsidR="00E14EC5" w:rsidRDefault="00E14EC5">
            <w:pPr>
              <w:tabs>
                <w:tab w:val="left" w:pos="851"/>
              </w:tabs>
              <w:snapToGrid w:val="0"/>
              <w:jc w:val="both"/>
              <w:rPr>
                <w:rFonts w:ascii="Arial" w:hAnsi="Arial" w:cs="Arial"/>
              </w:rPr>
            </w:pPr>
          </w:p>
        </w:tc>
        <w:tc>
          <w:tcPr>
            <w:tcW w:w="3684" w:type="dxa"/>
            <w:tcBorders>
              <w:top w:val="single" w:sz="4" w:space="0" w:color="000000"/>
              <w:left w:val="single" w:sz="4" w:space="0" w:color="000000"/>
            </w:tcBorders>
            <w:shd w:val="clear" w:color="auto" w:fill="CCFFFF"/>
          </w:tcPr>
          <w:p w:rsidR="00E14EC5" w:rsidRDefault="00E14EC5">
            <w:pPr>
              <w:tabs>
                <w:tab w:val="left" w:pos="851"/>
              </w:tabs>
              <w:snapToGrid w:val="0"/>
              <w:jc w:val="both"/>
              <w:rPr>
                <w:rFonts w:ascii="Arial" w:hAnsi="Arial" w:cs="Arial"/>
              </w:rPr>
            </w:pPr>
          </w:p>
        </w:tc>
        <w:tc>
          <w:tcPr>
            <w:tcW w:w="2349" w:type="dxa"/>
            <w:tcBorders>
              <w:top w:val="single" w:sz="4" w:space="0" w:color="000000"/>
              <w:left w:val="single" w:sz="4" w:space="0" w:color="000000"/>
              <w:right w:val="single" w:sz="4" w:space="0" w:color="000000"/>
            </w:tcBorders>
            <w:shd w:val="clear" w:color="auto" w:fill="CCFFFF"/>
          </w:tcPr>
          <w:p w:rsidR="00E14EC5" w:rsidRDefault="00E14EC5">
            <w:pPr>
              <w:tabs>
                <w:tab w:val="left" w:pos="851"/>
              </w:tabs>
              <w:snapToGrid w:val="0"/>
              <w:jc w:val="both"/>
              <w:rPr>
                <w:rFonts w:ascii="Arial" w:hAnsi="Arial" w:cs="Arial"/>
              </w:rPr>
            </w:pPr>
          </w:p>
        </w:tc>
      </w:tr>
      <w:tr w:rsidR="00E14EC5">
        <w:trPr>
          <w:trHeight w:val="1021"/>
        </w:trPr>
        <w:tc>
          <w:tcPr>
            <w:tcW w:w="4503" w:type="dxa"/>
            <w:tcBorders>
              <w:left w:val="single" w:sz="4" w:space="0" w:color="000000"/>
            </w:tcBorders>
            <w:shd w:val="clear" w:color="auto" w:fill="auto"/>
          </w:tcPr>
          <w:p w:rsidR="00E14EC5" w:rsidRDefault="00E14EC5">
            <w:pPr>
              <w:tabs>
                <w:tab w:val="left" w:pos="851"/>
              </w:tabs>
              <w:snapToGrid w:val="0"/>
              <w:jc w:val="both"/>
              <w:rPr>
                <w:rFonts w:ascii="Arial" w:hAnsi="Arial" w:cs="Arial"/>
              </w:rPr>
            </w:pPr>
          </w:p>
        </w:tc>
        <w:tc>
          <w:tcPr>
            <w:tcW w:w="3684" w:type="dxa"/>
            <w:tcBorders>
              <w:left w:val="single" w:sz="4" w:space="0" w:color="000000"/>
            </w:tcBorders>
            <w:shd w:val="clear" w:color="auto" w:fill="auto"/>
          </w:tcPr>
          <w:p w:rsidR="00E14EC5" w:rsidRDefault="00E14EC5">
            <w:pPr>
              <w:tabs>
                <w:tab w:val="left" w:pos="851"/>
              </w:tabs>
              <w:snapToGrid w:val="0"/>
              <w:jc w:val="both"/>
              <w:rPr>
                <w:rFonts w:ascii="Arial" w:hAnsi="Arial" w:cs="Arial"/>
              </w:rPr>
            </w:pPr>
          </w:p>
        </w:tc>
        <w:tc>
          <w:tcPr>
            <w:tcW w:w="2349" w:type="dxa"/>
            <w:tcBorders>
              <w:left w:val="single" w:sz="4" w:space="0" w:color="000000"/>
              <w:right w:val="single" w:sz="4" w:space="0" w:color="000000"/>
            </w:tcBorders>
            <w:shd w:val="clear" w:color="auto" w:fill="auto"/>
          </w:tcPr>
          <w:p w:rsidR="00E14EC5" w:rsidRDefault="00E14EC5">
            <w:pPr>
              <w:tabs>
                <w:tab w:val="left" w:pos="851"/>
              </w:tabs>
              <w:snapToGrid w:val="0"/>
              <w:jc w:val="both"/>
              <w:rPr>
                <w:rFonts w:ascii="Arial" w:hAnsi="Arial" w:cs="Arial"/>
              </w:rPr>
            </w:pPr>
          </w:p>
        </w:tc>
      </w:tr>
      <w:tr w:rsidR="00E14EC5">
        <w:trPr>
          <w:trHeight w:val="1021"/>
        </w:trPr>
        <w:tc>
          <w:tcPr>
            <w:tcW w:w="4503" w:type="dxa"/>
            <w:tcBorders>
              <w:left w:val="single" w:sz="4" w:space="0" w:color="000000"/>
              <w:bottom w:val="single" w:sz="4" w:space="0" w:color="000000"/>
            </w:tcBorders>
            <w:shd w:val="clear" w:color="auto" w:fill="CCFFFF"/>
          </w:tcPr>
          <w:p w:rsidR="00E14EC5" w:rsidRDefault="00E14EC5">
            <w:pPr>
              <w:tabs>
                <w:tab w:val="left" w:pos="851"/>
              </w:tabs>
              <w:snapToGrid w:val="0"/>
              <w:jc w:val="both"/>
              <w:rPr>
                <w:rFonts w:ascii="Arial" w:hAnsi="Arial" w:cs="Arial"/>
              </w:rPr>
            </w:pPr>
          </w:p>
        </w:tc>
        <w:tc>
          <w:tcPr>
            <w:tcW w:w="3684" w:type="dxa"/>
            <w:tcBorders>
              <w:left w:val="single" w:sz="4" w:space="0" w:color="000000"/>
              <w:bottom w:val="single" w:sz="4" w:space="0" w:color="000000"/>
            </w:tcBorders>
            <w:shd w:val="clear" w:color="auto" w:fill="CCFFFF"/>
          </w:tcPr>
          <w:p w:rsidR="00E14EC5" w:rsidRDefault="00E14EC5">
            <w:pPr>
              <w:tabs>
                <w:tab w:val="left" w:pos="851"/>
              </w:tabs>
              <w:snapToGrid w:val="0"/>
              <w:jc w:val="both"/>
              <w:rPr>
                <w:rFonts w:ascii="Arial" w:hAnsi="Arial" w:cs="Arial"/>
              </w:rPr>
            </w:pPr>
          </w:p>
        </w:tc>
        <w:tc>
          <w:tcPr>
            <w:tcW w:w="2349" w:type="dxa"/>
            <w:tcBorders>
              <w:left w:val="single" w:sz="4" w:space="0" w:color="000000"/>
              <w:bottom w:val="single" w:sz="4" w:space="0" w:color="000000"/>
              <w:right w:val="single" w:sz="4" w:space="0" w:color="000000"/>
            </w:tcBorders>
            <w:shd w:val="clear" w:color="auto" w:fill="CCFFFF"/>
          </w:tcPr>
          <w:p w:rsidR="00E14EC5" w:rsidRDefault="00E14EC5">
            <w:pPr>
              <w:tabs>
                <w:tab w:val="left" w:pos="851"/>
              </w:tabs>
              <w:snapToGrid w:val="0"/>
              <w:jc w:val="both"/>
              <w:rPr>
                <w:rFonts w:ascii="Arial" w:hAnsi="Arial" w:cs="Arial"/>
              </w:rPr>
            </w:pPr>
          </w:p>
        </w:tc>
      </w:tr>
    </w:tbl>
    <w:p w:rsidR="00E14EC5" w:rsidRDefault="00E14EC5">
      <w:pPr>
        <w:tabs>
          <w:tab w:val="left" w:pos="851"/>
          <w:tab w:val="left" w:pos="6237"/>
        </w:tabs>
      </w:pPr>
    </w:p>
    <w:p w:rsidR="00E14EC5" w:rsidRDefault="00E14EC5">
      <w:pPr>
        <w:pStyle w:val="fcasegauche"/>
        <w:tabs>
          <w:tab w:val="left" w:pos="851"/>
        </w:tabs>
        <w:spacing w:after="0"/>
        <w:ind w:left="0" w:firstLine="0"/>
        <w:rPr>
          <w:rFonts w:ascii="Arial" w:hAnsi="Arial" w:cs="Arial"/>
          <w:bCs/>
          <w:iCs/>
        </w:rPr>
      </w:pPr>
    </w:p>
    <w:p w:rsidR="00E14EC5" w:rsidRDefault="007C197A">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E14EC5" w:rsidRDefault="007C197A">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E14EC5" w:rsidRDefault="00E14EC5">
      <w:pPr>
        <w:pStyle w:val="fcasegauche"/>
        <w:tabs>
          <w:tab w:val="left" w:pos="426"/>
          <w:tab w:val="left" w:pos="851"/>
        </w:tabs>
        <w:spacing w:after="0"/>
        <w:ind w:left="0" w:firstLine="0"/>
        <w:jc w:val="left"/>
        <w:rPr>
          <w:rFonts w:ascii="Arial" w:hAnsi="Arial" w:cs="Arial"/>
          <w:b/>
        </w:rPr>
      </w:pPr>
    </w:p>
    <w:p w:rsidR="00E14EC5" w:rsidRDefault="007C197A">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E14EC5" w:rsidRDefault="00E14EC5">
      <w:pPr>
        <w:pStyle w:val="fcasegauche"/>
        <w:tabs>
          <w:tab w:val="left" w:pos="426"/>
          <w:tab w:val="left" w:pos="851"/>
        </w:tabs>
        <w:spacing w:after="0"/>
        <w:ind w:left="0" w:firstLine="0"/>
        <w:jc w:val="left"/>
        <w:rPr>
          <w:rFonts w:ascii="Arial" w:hAnsi="Arial" w:cs="Arial"/>
        </w:rPr>
      </w:pPr>
    </w:p>
    <w:p w:rsidR="00E14EC5" w:rsidRDefault="00E14EC5">
      <w:pPr>
        <w:pStyle w:val="fcasegauche"/>
        <w:tabs>
          <w:tab w:val="left" w:pos="426"/>
          <w:tab w:val="left" w:pos="851"/>
        </w:tabs>
        <w:spacing w:after="0"/>
        <w:ind w:left="0" w:firstLine="0"/>
        <w:jc w:val="left"/>
        <w:rPr>
          <w:rFonts w:ascii="Arial" w:hAnsi="Arial" w:cs="Arial"/>
        </w:rPr>
      </w:pPr>
    </w:p>
    <w:p w:rsidR="00E14EC5" w:rsidRDefault="00E14EC5">
      <w:pPr>
        <w:pStyle w:val="fcasegauche"/>
        <w:tabs>
          <w:tab w:val="left" w:pos="426"/>
          <w:tab w:val="left" w:pos="851"/>
        </w:tabs>
        <w:spacing w:after="0"/>
        <w:ind w:left="0" w:firstLine="0"/>
        <w:jc w:val="left"/>
        <w:rPr>
          <w:rFonts w:ascii="Arial" w:hAnsi="Arial" w:cs="Arial"/>
        </w:rPr>
      </w:pPr>
    </w:p>
    <w:p w:rsidR="00E14EC5" w:rsidRDefault="007C197A">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E14EC5" w:rsidRDefault="00E14EC5">
      <w:pPr>
        <w:pStyle w:val="fcasegauche"/>
        <w:tabs>
          <w:tab w:val="left" w:pos="426"/>
          <w:tab w:val="left" w:pos="851"/>
        </w:tabs>
        <w:spacing w:after="0"/>
        <w:ind w:left="0" w:firstLine="0"/>
        <w:jc w:val="left"/>
        <w:rPr>
          <w:rFonts w:ascii="Arial" w:hAnsi="Arial" w:cs="Arial"/>
          <w:b/>
        </w:rPr>
      </w:pPr>
    </w:p>
    <w:p w:rsidR="00E14EC5" w:rsidRDefault="00E14EC5">
      <w:pPr>
        <w:pStyle w:val="fcasegauche"/>
        <w:tabs>
          <w:tab w:val="left" w:pos="426"/>
          <w:tab w:val="left" w:pos="851"/>
        </w:tabs>
        <w:spacing w:after="0"/>
        <w:ind w:left="0" w:firstLine="0"/>
        <w:jc w:val="left"/>
        <w:rPr>
          <w:rFonts w:ascii="Arial" w:hAnsi="Arial" w:cs="Arial"/>
          <w:b/>
        </w:rPr>
      </w:pPr>
    </w:p>
    <w:p w:rsidR="00E14EC5" w:rsidRDefault="00E14EC5">
      <w:pPr>
        <w:pStyle w:val="fcasegauche"/>
        <w:tabs>
          <w:tab w:val="left" w:pos="426"/>
          <w:tab w:val="left" w:pos="851"/>
        </w:tabs>
        <w:spacing w:after="0"/>
        <w:ind w:left="0" w:firstLine="0"/>
        <w:jc w:val="left"/>
        <w:rPr>
          <w:rFonts w:ascii="Arial" w:hAnsi="Arial" w:cs="Arial"/>
          <w:b/>
        </w:rPr>
      </w:pPr>
    </w:p>
    <w:p w:rsidR="00E14EC5" w:rsidRDefault="00E14EC5">
      <w:pPr>
        <w:pStyle w:val="fcasegauche"/>
        <w:tabs>
          <w:tab w:val="left" w:pos="426"/>
          <w:tab w:val="left" w:pos="851"/>
        </w:tabs>
        <w:spacing w:after="0"/>
        <w:ind w:left="0" w:firstLine="0"/>
        <w:jc w:val="left"/>
        <w:rPr>
          <w:rFonts w:ascii="Arial" w:hAnsi="Arial" w:cs="Arial"/>
          <w:b/>
        </w:rPr>
      </w:pPr>
    </w:p>
    <w:p w:rsidR="00E14EC5" w:rsidRDefault="007C197A">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2">
        <w:r>
          <w:rPr>
            <w:rStyle w:val="Lienhypertexte"/>
            <w:rFonts w:ascii="Arial" w:hAnsi="Arial" w:cs="Arial"/>
            <w:i/>
            <w:sz w:val="18"/>
            <w:szCs w:val="18"/>
          </w:rPr>
          <w:t>article R. 2191-3</w:t>
        </w:r>
      </w:hyperlink>
      <w:r>
        <w:rPr>
          <w:rFonts w:ascii="Arial" w:hAnsi="Arial" w:cs="Arial"/>
          <w:i/>
          <w:sz w:val="18"/>
          <w:szCs w:val="18"/>
        </w:rPr>
        <w:t xml:space="preserve"> ou </w:t>
      </w:r>
      <w:hyperlink r:id="rId23">
        <w:r>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E14EC5" w:rsidRDefault="00E14EC5">
      <w:pPr>
        <w:tabs>
          <w:tab w:val="left" w:pos="426"/>
          <w:tab w:val="left" w:pos="851"/>
        </w:tabs>
        <w:rPr>
          <w:rFonts w:ascii="Arial" w:hAnsi="Arial" w:cs="Arial"/>
          <w:b/>
        </w:rPr>
      </w:pPr>
    </w:p>
    <w:p w:rsidR="00E14EC5" w:rsidRDefault="007C197A">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Bookmark Copie 20"/>
            <w:enabled/>
            <w:calcOnExit w:val="0"/>
            <w:checkBox>
              <w:sizeAuto/>
              <w:default w:val="0"/>
            </w:checkBox>
          </w:ffData>
        </w:fldChar>
      </w:r>
      <w:r>
        <w:instrText xml:space="preserve"> FORMCHECKBOX </w:instrText>
      </w:r>
      <w:r w:rsidR="00C77C4E">
        <w:fldChar w:fldCharType="separate"/>
      </w:r>
      <w:r>
        <w:fldChar w:fldCharType="end"/>
      </w:r>
      <w:bookmarkStart w:id="40" w:name="Bookmark_Copie_20_Copie_1"/>
      <w:bookmarkStart w:id="41" w:name="Bookmark_Copie_20"/>
      <w:bookmarkEnd w:id="40"/>
      <w:bookmarkEnd w:id="41"/>
      <w:r>
        <w:tab/>
        <w:t>Non</w:t>
      </w:r>
      <w:r>
        <w:tab/>
      </w:r>
      <w:r>
        <w:tab/>
      </w:r>
      <w:r>
        <w:tab/>
      </w:r>
      <w:bookmarkStart w:id="42" w:name="Bookmark_Copie_21_Copie_1"/>
      <w:bookmarkStart w:id="43" w:name="Bookmark_Copie_21"/>
      <w:bookmarkEnd w:id="42"/>
      <w:bookmarkEnd w:id="43"/>
      <w:r w:rsidR="00F0597A">
        <w:fldChar w:fldCharType="begin">
          <w:ffData>
            <w:name w:val=""/>
            <w:enabled/>
            <w:calcOnExit w:val="0"/>
            <w:checkBox>
              <w:sizeAuto/>
              <w:default w:val="0"/>
            </w:checkBox>
          </w:ffData>
        </w:fldChar>
      </w:r>
      <w:r w:rsidR="00F0597A">
        <w:instrText xml:space="preserve"> FORMCHECKBOX </w:instrText>
      </w:r>
      <w:r w:rsidR="00C77C4E">
        <w:fldChar w:fldCharType="separate"/>
      </w:r>
      <w:r w:rsidR="00F0597A">
        <w:fldChar w:fldCharType="end"/>
      </w:r>
      <w:r>
        <w:tab/>
        <w:t>Oui</w:t>
      </w:r>
    </w:p>
    <w:p w:rsidR="00E14EC5" w:rsidRDefault="007C197A">
      <w:pPr>
        <w:tabs>
          <w:tab w:val="left" w:pos="851"/>
        </w:tabs>
        <w:rPr>
          <w:rFonts w:ascii="Arial" w:hAnsi="Arial" w:cs="Arial"/>
          <w:b/>
        </w:rPr>
      </w:pPr>
      <w:r>
        <w:rPr>
          <w:rFonts w:ascii="Arial" w:hAnsi="Arial" w:cs="Arial"/>
          <w:i/>
          <w:sz w:val="18"/>
          <w:szCs w:val="18"/>
        </w:rPr>
        <w:t>(Cocher la case correspondante.)</w:t>
      </w:r>
    </w:p>
    <w:p w:rsidR="00E14EC5" w:rsidRDefault="00E14EC5">
      <w:pPr>
        <w:tabs>
          <w:tab w:val="left" w:pos="426"/>
          <w:tab w:val="left" w:pos="851"/>
        </w:tabs>
        <w:jc w:val="both"/>
        <w:rPr>
          <w:rFonts w:ascii="Arial" w:hAnsi="Arial" w:cs="Arial"/>
          <w:b/>
        </w:rPr>
      </w:pPr>
    </w:p>
    <w:p w:rsidR="00E14EC5" w:rsidRDefault="00E14EC5">
      <w:pPr>
        <w:tabs>
          <w:tab w:val="left" w:pos="426"/>
          <w:tab w:val="left" w:pos="851"/>
        </w:tabs>
        <w:jc w:val="both"/>
        <w:rPr>
          <w:rFonts w:ascii="Arial" w:hAnsi="Arial" w:cs="Arial"/>
          <w:b/>
        </w:rPr>
      </w:pPr>
    </w:p>
    <w:p w:rsidR="00E14EC5" w:rsidRDefault="007C197A">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w:t>
      </w:r>
      <w:r w:rsidR="00F0597A">
        <w:rPr>
          <w:sz w:val="22"/>
          <w:szCs w:val="22"/>
        </w:rPr>
        <w:t xml:space="preserve">du marché et délai </w:t>
      </w:r>
      <w:r>
        <w:rPr>
          <w:sz w:val="22"/>
          <w:szCs w:val="22"/>
        </w:rPr>
        <w:t xml:space="preserve">d’exécution </w:t>
      </w:r>
      <w:r w:rsidR="00F0597A">
        <w:rPr>
          <w:sz w:val="22"/>
          <w:szCs w:val="22"/>
        </w:rPr>
        <w:t>des travaux</w:t>
      </w:r>
    </w:p>
    <w:p w:rsidR="00E14EC5" w:rsidRDefault="00E14EC5">
      <w:pPr>
        <w:tabs>
          <w:tab w:val="left" w:pos="576"/>
          <w:tab w:val="left" w:pos="851"/>
        </w:tabs>
        <w:jc w:val="both"/>
        <w:rPr>
          <w:rFonts w:ascii="Arial" w:hAnsi="Arial" w:cs="Arial"/>
        </w:rPr>
      </w:pPr>
    </w:p>
    <w:p w:rsidR="00E14EC5" w:rsidRDefault="00F0597A">
      <w:pPr>
        <w:tabs>
          <w:tab w:val="left" w:pos="576"/>
          <w:tab w:val="left" w:pos="851"/>
        </w:tabs>
        <w:jc w:val="both"/>
        <w:rPr>
          <w:rFonts w:ascii="Arial" w:hAnsi="Arial" w:cs="Arial"/>
          <w:i/>
          <w:sz w:val="18"/>
          <w:szCs w:val="18"/>
        </w:rPr>
      </w:pPr>
      <w:r>
        <w:rPr>
          <w:rFonts w:ascii="Arial" w:hAnsi="Arial" w:cs="Arial"/>
        </w:rPr>
        <w:t>La durée</w:t>
      </w:r>
      <w:r w:rsidR="007C197A">
        <w:rPr>
          <w:rFonts w:ascii="Arial" w:hAnsi="Arial" w:cs="Arial"/>
        </w:rPr>
        <w:t xml:space="preserve"> du marché public est de </w:t>
      </w:r>
      <w:r>
        <w:rPr>
          <w:rFonts w:ascii="Arial" w:hAnsi="Arial" w:cs="Arial"/>
        </w:rPr>
        <w:t>huit (8) mois</w:t>
      </w:r>
      <w:r w:rsidR="007C197A">
        <w:rPr>
          <w:rFonts w:ascii="Arial" w:hAnsi="Arial" w:cs="Arial"/>
        </w:rPr>
        <w:t xml:space="preserve"> à compter de :</w:t>
      </w:r>
    </w:p>
    <w:p w:rsidR="00E14EC5" w:rsidRDefault="00E14EC5">
      <w:pPr>
        <w:tabs>
          <w:tab w:val="left" w:pos="851"/>
        </w:tabs>
        <w:rPr>
          <w:rFonts w:ascii="Arial" w:hAnsi="Arial" w:cs="Arial"/>
          <w:i/>
          <w:sz w:val="18"/>
          <w:szCs w:val="18"/>
        </w:rPr>
      </w:pPr>
    </w:p>
    <w:p w:rsidR="00E14EC5" w:rsidRDefault="007C197A">
      <w:pPr>
        <w:tabs>
          <w:tab w:val="left" w:pos="851"/>
        </w:tabs>
        <w:spacing w:before="120"/>
        <w:ind w:left="567"/>
        <w:jc w:val="both"/>
      </w:pPr>
      <w:r>
        <w:tab/>
      </w:r>
      <w:bookmarkStart w:id="44" w:name="Bookmark_Copie_22_Copie_1"/>
      <w:bookmarkStart w:id="45" w:name="Bookmark_Copie_22"/>
      <w:bookmarkEnd w:id="44"/>
      <w:bookmarkEnd w:id="45"/>
      <w:r w:rsidR="00F0597A">
        <w:fldChar w:fldCharType="begin">
          <w:ffData>
            <w:name w:val=""/>
            <w:enabled/>
            <w:calcOnExit w:val="0"/>
            <w:checkBox>
              <w:sizeAuto/>
              <w:default w:val="1"/>
            </w:checkBox>
          </w:ffData>
        </w:fldChar>
      </w:r>
      <w:r w:rsidR="00F0597A">
        <w:instrText xml:space="preserve"> FORMCHECKBOX </w:instrText>
      </w:r>
      <w:r w:rsidR="00C77C4E">
        <w:fldChar w:fldCharType="separate"/>
      </w:r>
      <w:r w:rsidR="00F0597A">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rsidR="00E14EC5" w:rsidRDefault="007C197A">
      <w:pPr>
        <w:tabs>
          <w:tab w:val="left" w:pos="851"/>
        </w:tabs>
        <w:spacing w:before="120"/>
        <w:ind w:left="567"/>
        <w:jc w:val="both"/>
      </w:pPr>
      <w:r>
        <w:tab/>
      </w:r>
      <w:r>
        <w:fldChar w:fldCharType="begin">
          <w:ffData>
            <w:name w:val="Bookmark Copie 23"/>
            <w:enabled/>
            <w:calcOnExit w:val="0"/>
            <w:checkBox>
              <w:sizeAuto/>
              <w:default w:val="0"/>
            </w:checkBox>
          </w:ffData>
        </w:fldChar>
      </w:r>
      <w:r>
        <w:instrText xml:space="preserve"> FORMCHECKBOX </w:instrText>
      </w:r>
      <w:r w:rsidR="00C77C4E">
        <w:fldChar w:fldCharType="separate"/>
      </w:r>
      <w:r>
        <w:fldChar w:fldCharType="end"/>
      </w:r>
      <w:bookmarkStart w:id="46" w:name="Bookmark_Copie_23_Copie_1"/>
      <w:bookmarkStart w:id="47" w:name="Bookmark_Copie_23"/>
      <w:bookmarkEnd w:id="46"/>
      <w:bookmarkEnd w:id="47"/>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rsidR="00E14EC5" w:rsidRDefault="007C197A">
      <w:pPr>
        <w:tabs>
          <w:tab w:val="left" w:pos="851"/>
        </w:tabs>
        <w:spacing w:before="120"/>
        <w:ind w:left="1134" w:hanging="567"/>
        <w:jc w:val="both"/>
        <w:rPr>
          <w:rFonts w:ascii="Arial" w:hAnsi="Arial" w:cs="Arial"/>
          <w:b/>
        </w:rPr>
      </w:pPr>
      <w:r>
        <w:tab/>
      </w:r>
      <w:r>
        <w:fldChar w:fldCharType="begin">
          <w:ffData>
            <w:name w:val="Bookmark Copie 24"/>
            <w:enabled/>
            <w:calcOnExit w:val="0"/>
            <w:checkBox>
              <w:sizeAuto/>
              <w:default w:val="0"/>
            </w:checkBox>
          </w:ffData>
        </w:fldChar>
      </w:r>
      <w:r>
        <w:instrText xml:space="preserve"> FORMCHECKBOX </w:instrText>
      </w:r>
      <w:r w:rsidR="00C77C4E">
        <w:fldChar w:fldCharType="separate"/>
      </w:r>
      <w:r>
        <w:fldChar w:fldCharType="end"/>
      </w:r>
      <w:bookmarkStart w:id="48" w:name="Bookmark_Copie_24_Copie_1"/>
      <w:bookmarkStart w:id="49" w:name="Bookmark_Copie_24"/>
      <w:bookmarkEnd w:id="48"/>
      <w:bookmarkEnd w:id="49"/>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rsidR="00E14EC5" w:rsidRDefault="00E14EC5">
      <w:pPr>
        <w:tabs>
          <w:tab w:val="left" w:pos="426"/>
          <w:tab w:val="left" w:pos="851"/>
        </w:tabs>
        <w:jc w:val="both"/>
        <w:rPr>
          <w:rFonts w:ascii="Arial" w:hAnsi="Arial" w:cs="Arial"/>
          <w:b/>
        </w:rPr>
      </w:pPr>
    </w:p>
    <w:p w:rsidR="00E14EC5" w:rsidRDefault="007C197A">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Bookmark Copie 25"/>
            <w:enabled/>
            <w:calcOnExit w:val="0"/>
            <w:checkBox>
              <w:sizeAuto/>
              <w:default w:val="0"/>
            </w:checkBox>
          </w:ffData>
        </w:fldChar>
      </w:r>
      <w:r>
        <w:instrText xml:space="preserve"> FORMCHECKBOX </w:instrText>
      </w:r>
      <w:r w:rsidR="00C77C4E">
        <w:fldChar w:fldCharType="separate"/>
      </w:r>
      <w:r>
        <w:fldChar w:fldCharType="end"/>
      </w:r>
      <w:bookmarkStart w:id="50" w:name="Bookmark_Copie_25_Copie_1"/>
      <w:bookmarkStart w:id="51" w:name="Bookmark_Copie_25"/>
      <w:bookmarkEnd w:id="50"/>
      <w:bookmarkEnd w:id="51"/>
      <w:r>
        <w:tab/>
        <w:t>Non</w:t>
      </w:r>
      <w:r>
        <w:tab/>
      </w:r>
      <w:r>
        <w:tab/>
      </w:r>
      <w:r>
        <w:tab/>
      </w:r>
      <w:bookmarkStart w:id="52" w:name="Bookmark_Copie_26_Copie_1"/>
      <w:bookmarkStart w:id="53" w:name="Bookmark_Copie_26"/>
      <w:bookmarkEnd w:id="52"/>
      <w:bookmarkEnd w:id="53"/>
      <w:r w:rsidR="00F0597A">
        <w:fldChar w:fldCharType="begin">
          <w:ffData>
            <w:name w:val=""/>
            <w:enabled/>
            <w:calcOnExit w:val="0"/>
            <w:checkBox>
              <w:sizeAuto/>
              <w:default w:val="0"/>
            </w:checkBox>
          </w:ffData>
        </w:fldChar>
      </w:r>
      <w:r w:rsidR="00F0597A">
        <w:instrText xml:space="preserve"> FORMCHECKBOX </w:instrText>
      </w:r>
      <w:r w:rsidR="00C77C4E">
        <w:fldChar w:fldCharType="separate"/>
      </w:r>
      <w:r w:rsidR="00F0597A">
        <w:fldChar w:fldCharType="end"/>
      </w:r>
      <w:r>
        <w:tab/>
        <w:t>Oui</w:t>
      </w:r>
    </w:p>
    <w:p w:rsidR="00E14EC5" w:rsidRDefault="00E14EC5">
      <w:pPr>
        <w:tabs>
          <w:tab w:val="left" w:pos="426"/>
          <w:tab w:val="left" w:pos="851"/>
        </w:tabs>
        <w:jc w:val="both"/>
        <w:rPr>
          <w:rFonts w:ascii="Arial" w:hAnsi="Arial" w:cs="Arial"/>
        </w:rPr>
      </w:pPr>
    </w:p>
    <w:p w:rsidR="00E14EC5" w:rsidRDefault="007C197A">
      <w:pPr>
        <w:tabs>
          <w:tab w:val="left" w:pos="426"/>
          <w:tab w:val="left" w:pos="851"/>
        </w:tabs>
        <w:jc w:val="both"/>
        <w:rPr>
          <w:rFonts w:ascii="Arial" w:hAnsi="Arial" w:cs="Arial"/>
        </w:rPr>
      </w:pPr>
      <w:r>
        <w:rPr>
          <w:rFonts w:ascii="Arial" w:hAnsi="Arial" w:cs="Arial"/>
        </w:rPr>
        <w:t>Si oui, préciser :</w:t>
      </w:r>
    </w:p>
    <w:p w:rsidR="00E14EC5" w:rsidRDefault="007C197A">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p>
    <w:p w:rsidR="00E14EC5" w:rsidRPr="00F0597A" w:rsidRDefault="007C197A">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p>
    <w:p w:rsidR="00F0597A" w:rsidRDefault="00F0597A" w:rsidP="00F0597A">
      <w:pPr>
        <w:tabs>
          <w:tab w:val="left" w:pos="426"/>
          <w:tab w:val="left" w:pos="851"/>
        </w:tabs>
        <w:spacing w:before="120"/>
        <w:jc w:val="both"/>
        <w:rPr>
          <w:rFonts w:ascii="Arial" w:hAnsi="Arial" w:cs="Arial"/>
        </w:rPr>
      </w:pPr>
    </w:p>
    <w:p w:rsidR="00F0597A" w:rsidRDefault="00F0597A" w:rsidP="00F0597A">
      <w:pPr>
        <w:tabs>
          <w:tab w:val="left" w:pos="426"/>
          <w:tab w:val="left" w:pos="851"/>
        </w:tabs>
        <w:spacing w:before="120"/>
        <w:jc w:val="both"/>
        <w:rPr>
          <w:rFonts w:ascii="Arial" w:hAnsi="Arial" w:cs="Arial"/>
          <w:b/>
        </w:rPr>
      </w:pPr>
      <w:r>
        <w:rPr>
          <w:rFonts w:ascii="Arial" w:hAnsi="Arial" w:cs="Arial"/>
          <w:b/>
        </w:rPr>
        <w:t>Délai d’exécution des travaux</w:t>
      </w:r>
    </w:p>
    <w:p w:rsidR="00F0597A" w:rsidRPr="00F0597A" w:rsidRDefault="00F0597A" w:rsidP="00F0597A">
      <w:pPr>
        <w:tabs>
          <w:tab w:val="left" w:pos="426"/>
          <w:tab w:val="left" w:pos="851"/>
        </w:tabs>
        <w:spacing w:before="120"/>
        <w:jc w:val="both"/>
        <w:rPr>
          <w:rFonts w:ascii="Arial" w:hAnsi="Arial" w:cs="Arial"/>
        </w:rPr>
      </w:pPr>
      <w:r w:rsidRPr="00F0597A">
        <w:rPr>
          <w:rFonts w:ascii="Arial" w:hAnsi="Arial" w:cs="Arial"/>
        </w:rPr>
        <w:t>Le délai d'exécution est laissé à l'initiative du candidat avec un délai maximal imposé.</w:t>
      </w:r>
    </w:p>
    <w:p w:rsidR="00F0597A" w:rsidRPr="00F0597A" w:rsidRDefault="00F0597A" w:rsidP="00F0597A">
      <w:pPr>
        <w:tabs>
          <w:tab w:val="left" w:pos="426"/>
          <w:tab w:val="left" w:pos="851"/>
        </w:tabs>
        <w:spacing w:before="120"/>
        <w:jc w:val="both"/>
        <w:rPr>
          <w:rFonts w:ascii="Arial" w:hAnsi="Arial" w:cs="Arial"/>
        </w:rPr>
      </w:pPr>
      <w:r w:rsidRPr="00F0597A">
        <w:rPr>
          <w:rFonts w:ascii="Arial" w:hAnsi="Arial" w:cs="Arial"/>
        </w:rPr>
        <w:t>Le délai d'exécution proposé par le candidat est le suivant :</w:t>
      </w:r>
    </w:p>
    <w:p w:rsidR="00F0597A" w:rsidRDefault="00F0597A" w:rsidP="00F0597A">
      <w:pPr>
        <w:tabs>
          <w:tab w:val="left" w:pos="426"/>
          <w:tab w:val="left" w:pos="851"/>
        </w:tabs>
        <w:spacing w:before="120"/>
        <w:jc w:val="both"/>
        <w:rPr>
          <w:rFonts w:ascii="Arial" w:hAnsi="Arial" w:cs="Arial"/>
        </w:rPr>
      </w:pPr>
    </w:p>
    <w:tbl>
      <w:tblPr>
        <w:tblStyle w:val="Grilledutableau"/>
        <w:tblW w:w="0" w:type="auto"/>
        <w:tblLook w:val="04A0" w:firstRow="1" w:lastRow="0" w:firstColumn="1" w:lastColumn="0" w:noHBand="0" w:noVBand="1"/>
      </w:tblPr>
      <w:tblGrid>
        <w:gridCol w:w="3448"/>
        <w:gridCol w:w="3448"/>
        <w:gridCol w:w="3448"/>
      </w:tblGrid>
      <w:tr w:rsidR="00F0597A" w:rsidRPr="00F0597A" w:rsidTr="00F0597A">
        <w:tc>
          <w:tcPr>
            <w:tcW w:w="3448" w:type="dxa"/>
          </w:tcPr>
          <w:p w:rsidR="00F0597A" w:rsidRPr="00F0597A" w:rsidRDefault="00F0597A" w:rsidP="00F0597A">
            <w:pPr>
              <w:tabs>
                <w:tab w:val="left" w:pos="426"/>
                <w:tab w:val="left" w:pos="851"/>
              </w:tabs>
              <w:spacing w:before="120"/>
              <w:jc w:val="both"/>
              <w:rPr>
                <w:rFonts w:ascii="Arial" w:hAnsi="Arial" w:cs="Arial"/>
                <w:b/>
              </w:rPr>
            </w:pPr>
            <w:r w:rsidRPr="00F0597A">
              <w:rPr>
                <w:rFonts w:ascii="Arial" w:hAnsi="Arial" w:cs="Arial"/>
                <w:b/>
              </w:rPr>
              <w:t>Phase</w:t>
            </w:r>
          </w:p>
        </w:tc>
        <w:tc>
          <w:tcPr>
            <w:tcW w:w="3448" w:type="dxa"/>
          </w:tcPr>
          <w:p w:rsidR="00F0597A" w:rsidRPr="00F0597A" w:rsidRDefault="00F0597A" w:rsidP="00F0597A">
            <w:pPr>
              <w:tabs>
                <w:tab w:val="left" w:pos="426"/>
                <w:tab w:val="left" w:pos="851"/>
              </w:tabs>
              <w:spacing w:before="120"/>
              <w:jc w:val="both"/>
              <w:rPr>
                <w:rFonts w:ascii="Arial" w:hAnsi="Arial" w:cs="Arial"/>
                <w:b/>
              </w:rPr>
            </w:pPr>
            <w:r w:rsidRPr="00F0597A">
              <w:rPr>
                <w:rFonts w:ascii="Arial" w:hAnsi="Arial" w:cs="Arial"/>
                <w:b/>
              </w:rPr>
              <w:t>Délai maximal imposé</w:t>
            </w:r>
          </w:p>
          <w:p w:rsidR="00F0597A" w:rsidRPr="00F0597A" w:rsidRDefault="00F0597A" w:rsidP="00F0597A">
            <w:pPr>
              <w:tabs>
                <w:tab w:val="left" w:pos="426"/>
                <w:tab w:val="left" w:pos="851"/>
              </w:tabs>
              <w:spacing w:before="120"/>
              <w:jc w:val="both"/>
              <w:rPr>
                <w:rFonts w:ascii="Arial" w:hAnsi="Arial" w:cs="Arial"/>
                <w:b/>
              </w:rPr>
            </w:pPr>
            <w:r w:rsidRPr="00F0597A">
              <w:rPr>
                <w:rFonts w:ascii="Arial" w:hAnsi="Arial" w:cs="Arial"/>
                <w:b/>
              </w:rPr>
              <w:t>(semaines)</w:t>
            </w:r>
          </w:p>
        </w:tc>
        <w:tc>
          <w:tcPr>
            <w:tcW w:w="3448" w:type="dxa"/>
          </w:tcPr>
          <w:p w:rsidR="00F0597A" w:rsidRPr="00F0597A" w:rsidRDefault="00F0597A" w:rsidP="00F0597A">
            <w:pPr>
              <w:tabs>
                <w:tab w:val="left" w:pos="426"/>
                <w:tab w:val="left" w:pos="851"/>
              </w:tabs>
              <w:spacing w:before="120"/>
              <w:jc w:val="both"/>
              <w:rPr>
                <w:rFonts w:ascii="Arial" w:hAnsi="Arial" w:cs="Arial"/>
                <w:b/>
              </w:rPr>
            </w:pPr>
            <w:r w:rsidRPr="00F0597A">
              <w:rPr>
                <w:rFonts w:ascii="Arial" w:hAnsi="Arial" w:cs="Arial"/>
                <w:b/>
              </w:rPr>
              <w:t>Délai entreprise</w:t>
            </w:r>
          </w:p>
          <w:p w:rsidR="00F0597A" w:rsidRPr="00F0597A" w:rsidRDefault="00F0597A" w:rsidP="00F0597A">
            <w:pPr>
              <w:tabs>
                <w:tab w:val="left" w:pos="426"/>
                <w:tab w:val="left" w:pos="851"/>
              </w:tabs>
              <w:spacing w:before="120"/>
              <w:jc w:val="both"/>
              <w:rPr>
                <w:rFonts w:ascii="Arial" w:hAnsi="Arial" w:cs="Arial"/>
                <w:b/>
              </w:rPr>
            </w:pPr>
            <w:r w:rsidRPr="00F0597A">
              <w:rPr>
                <w:rFonts w:ascii="Arial" w:hAnsi="Arial" w:cs="Arial"/>
                <w:b/>
              </w:rPr>
              <w:t>(semaines)</w:t>
            </w:r>
          </w:p>
        </w:tc>
      </w:tr>
      <w:tr w:rsidR="00F0597A" w:rsidTr="00F0597A">
        <w:tc>
          <w:tcPr>
            <w:tcW w:w="3448" w:type="dxa"/>
          </w:tcPr>
          <w:p w:rsidR="00F0597A" w:rsidRDefault="00F0597A" w:rsidP="00F0597A">
            <w:pPr>
              <w:tabs>
                <w:tab w:val="left" w:pos="426"/>
                <w:tab w:val="left" w:pos="851"/>
              </w:tabs>
              <w:spacing w:before="120"/>
              <w:jc w:val="both"/>
              <w:rPr>
                <w:rFonts w:ascii="Arial" w:hAnsi="Arial" w:cs="Arial"/>
              </w:rPr>
            </w:pPr>
            <w:r w:rsidRPr="00F0597A">
              <w:rPr>
                <w:rFonts w:ascii="Arial" w:hAnsi="Arial" w:cs="Arial"/>
              </w:rPr>
              <w:t>Période de préparation</w:t>
            </w:r>
          </w:p>
        </w:tc>
        <w:tc>
          <w:tcPr>
            <w:tcW w:w="3448" w:type="dxa"/>
          </w:tcPr>
          <w:p w:rsidR="00F0597A" w:rsidRPr="00F0597A" w:rsidRDefault="00F0597A" w:rsidP="00F0597A">
            <w:pPr>
              <w:tabs>
                <w:tab w:val="left" w:pos="426"/>
                <w:tab w:val="left" w:pos="851"/>
              </w:tabs>
              <w:spacing w:before="120"/>
              <w:jc w:val="center"/>
              <w:rPr>
                <w:rFonts w:ascii="Arial" w:hAnsi="Arial" w:cs="Arial"/>
                <w:b/>
              </w:rPr>
            </w:pPr>
            <w:r>
              <w:rPr>
                <w:rFonts w:ascii="Arial" w:hAnsi="Arial" w:cs="Arial"/>
                <w:b/>
              </w:rPr>
              <w:t>4</w:t>
            </w:r>
          </w:p>
        </w:tc>
        <w:tc>
          <w:tcPr>
            <w:tcW w:w="3448" w:type="dxa"/>
          </w:tcPr>
          <w:p w:rsidR="00F0597A" w:rsidRPr="00F0597A" w:rsidRDefault="00F0597A" w:rsidP="00F0597A">
            <w:pPr>
              <w:tabs>
                <w:tab w:val="left" w:pos="426"/>
                <w:tab w:val="left" w:pos="851"/>
              </w:tabs>
              <w:spacing w:before="120"/>
              <w:jc w:val="center"/>
              <w:rPr>
                <w:rFonts w:ascii="Arial" w:hAnsi="Arial" w:cs="Arial"/>
                <w:b/>
              </w:rPr>
            </w:pPr>
          </w:p>
        </w:tc>
      </w:tr>
      <w:tr w:rsidR="00F0597A" w:rsidTr="00F0597A">
        <w:tc>
          <w:tcPr>
            <w:tcW w:w="3448" w:type="dxa"/>
          </w:tcPr>
          <w:p w:rsidR="00F0597A" w:rsidRDefault="00F0597A" w:rsidP="00F0597A">
            <w:pPr>
              <w:tabs>
                <w:tab w:val="left" w:pos="426"/>
                <w:tab w:val="left" w:pos="851"/>
              </w:tabs>
              <w:spacing w:before="120"/>
              <w:jc w:val="both"/>
              <w:rPr>
                <w:rFonts w:ascii="Arial" w:hAnsi="Arial" w:cs="Arial"/>
              </w:rPr>
            </w:pPr>
            <w:r w:rsidRPr="00F0597A">
              <w:rPr>
                <w:rFonts w:ascii="Arial" w:hAnsi="Arial" w:cs="Arial"/>
              </w:rPr>
              <w:t>Période de travaux</w:t>
            </w:r>
          </w:p>
        </w:tc>
        <w:tc>
          <w:tcPr>
            <w:tcW w:w="3448" w:type="dxa"/>
          </w:tcPr>
          <w:p w:rsidR="00F0597A" w:rsidRPr="00F0597A" w:rsidRDefault="00F0597A" w:rsidP="00F0597A">
            <w:pPr>
              <w:tabs>
                <w:tab w:val="left" w:pos="426"/>
                <w:tab w:val="left" w:pos="851"/>
              </w:tabs>
              <w:spacing w:before="120"/>
              <w:jc w:val="center"/>
              <w:rPr>
                <w:rFonts w:ascii="Arial" w:hAnsi="Arial" w:cs="Arial"/>
                <w:b/>
              </w:rPr>
            </w:pPr>
            <w:r>
              <w:rPr>
                <w:rFonts w:ascii="Arial" w:hAnsi="Arial" w:cs="Arial"/>
                <w:b/>
              </w:rPr>
              <w:t>16</w:t>
            </w:r>
          </w:p>
        </w:tc>
        <w:tc>
          <w:tcPr>
            <w:tcW w:w="3448" w:type="dxa"/>
          </w:tcPr>
          <w:p w:rsidR="00F0597A" w:rsidRPr="00F0597A" w:rsidRDefault="00F0597A" w:rsidP="00F0597A">
            <w:pPr>
              <w:tabs>
                <w:tab w:val="left" w:pos="426"/>
                <w:tab w:val="left" w:pos="851"/>
              </w:tabs>
              <w:spacing w:before="120"/>
              <w:jc w:val="center"/>
              <w:rPr>
                <w:rFonts w:ascii="Arial" w:hAnsi="Arial" w:cs="Arial"/>
                <w:b/>
              </w:rPr>
            </w:pPr>
          </w:p>
        </w:tc>
      </w:tr>
    </w:tbl>
    <w:p w:rsidR="00F0597A" w:rsidRPr="00F0597A" w:rsidRDefault="00F0597A" w:rsidP="00F0597A">
      <w:pPr>
        <w:tabs>
          <w:tab w:val="left" w:pos="426"/>
          <w:tab w:val="left" w:pos="851"/>
        </w:tabs>
        <w:spacing w:before="120"/>
        <w:jc w:val="both"/>
        <w:rPr>
          <w:rFonts w:ascii="Arial" w:hAnsi="Arial" w:cs="Arial"/>
        </w:rPr>
      </w:pPr>
      <w:r w:rsidRPr="00F0597A">
        <w:rPr>
          <w:rFonts w:ascii="Arial" w:hAnsi="Arial" w:cs="Arial"/>
        </w:rPr>
        <w:t>Le délai sera impérativement indiqué en nombre entier de semaines.</w:t>
      </w:r>
    </w:p>
    <w:p w:rsidR="00F0597A" w:rsidRPr="00F0597A" w:rsidRDefault="00F0597A" w:rsidP="00F0597A">
      <w:pPr>
        <w:tabs>
          <w:tab w:val="left" w:pos="426"/>
          <w:tab w:val="left" w:pos="851"/>
        </w:tabs>
        <w:spacing w:before="120"/>
        <w:jc w:val="both"/>
        <w:rPr>
          <w:rFonts w:ascii="Arial" w:hAnsi="Arial" w:cs="Arial"/>
        </w:rPr>
      </w:pPr>
      <w:r w:rsidRPr="00F0597A">
        <w:rPr>
          <w:rFonts w:ascii="Arial" w:hAnsi="Arial" w:cs="Arial"/>
        </w:rPr>
        <w:t>Il commencera à courir à compter de la date fixée par l'ordre de service qui prescrira de commencer les</w:t>
      </w:r>
      <w:r>
        <w:rPr>
          <w:rFonts w:ascii="Arial" w:hAnsi="Arial" w:cs="Arial"/>
        </w:rPr>
        <w:t xml:space="preserve"> travaux</w:t>
      </w:r>
      <w:r w:rsidRPr="00F0597A">
        <w:rPr>
          <w:rFonts w:ascii="Arial" w:hAnsi="Arial" w:cs="Arial"/>
        </w:rPr>
        <w:t xml:space="preserve"> du présent marché.</w:t>
      </w:r>
    </w:p>
    <w:p w:rsidR="00F0597A" w:rsidRDefault="00F0597A">
      <w:pPr>
        <w:tabs>
          <w:tab w:val="left" w:pos="426"/>
          <w:tab w:val="left" w:pos="851"/>
        </w:tabs>
        <w:spacing w:before="120"/>
        <w:ind w:left="924"/>
        <w:jc w:val="both"/>
      </w:pPr>
    </w:p>
    <w:tbl>
      <w:tblPr>
        <w:tblW w:w="10419" w:type="dxa"/>
        <w:tblLayout w:type="fixed"/>
        <w:tblCellMar>
          <w:left w:w="71" w:type="dxa"/>
          <w:right w:w="71" w:type="dxa"/>
        </w:tblCellMar>
        <w:tblLook w:val="0000" w:firstRow="0" w:lastRow="0" w:firstColumn="0" w:lastColumn="0" w:noHBand="0" w:noVBand="0"/>
      </w:tblPr>
      <w:tblGrid>
        <w:gridCol w:w="10419"/>
      </w:tblGrid>
      <w:tr w:rsidR="00E14EC5">
        <w:tc>
          <w:tcPr>
            <w:tcW w:w="10419" w:type="dxa"/>
            <w:shd w:val="clear" w:color="auto" w:fill="66CCFF"/>
          </w:tcPr>
          <w:p w:rsidR="00E14EC5" w:rsidRDefault="007C197A">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E14EC5" w:rsidRDefault="00E14EC5">
      <w:pPr>
        <w:tabs>
          <w:tab w:val="left" w:pos="851"/>
        </w:tabs>
        <w:jc w:val="both"/>
      </w:pPr>
    </w:p>
    <w:p w:rsidR="00E14EC5" w:rsidRDefault="007C197A">
      <w:pPr>
        <w:pStyle w:val="Default"/>
        <w:jc w:val="both"/>
        <w:rPr>
          <w:sz w:val="20"/>
          <w:szCs w:val="20"/>
        </w:rPr>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rsidR="00E14EC5" w:rsidRDefault="00E14EC5">
      <w:pPr>
        <w:tabs>
          <w:tab w:val="left" w:pos="851"/>
        </w:tabs>
        <w:jc w:val="both"/>
      </w:pPr>
    </w:p>
    <w:p w:rsidR="00E14EC5" w:rsidRDefault="007C197A">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E14EC5" w:rsidRDefault="00E14EC5">
      <w:pPr>
        <w:pStyle w:val="fcase1ertab"/>
        <w:tabs>
          <w:tab w:val="left" w:pos="851"/>
        </w:tabs>
        <w:ind w:left="0" w:firstLine="0"/>
        <w:rPr>
          <w:rFonts w:ascii="Arial" w:hAnsi="Arial" w:cs="Arial"/>
          <w:b/>
          <w:sz w:val="22"/>
          <w:szCs w:val="22"/>
        </w:rPr>
      </w:pPr>
    </w:p>
    <w:tbl>
      <w:tblPr>
        <w:tblW w:w="10394" w:type="dxa"/>
        <w:tblInd w:w="-41" w:type="dxa"/>
        <w:tblLayout w:type="fixed"/>
        <w:tblLook w:val="0000" w:firstRow="0" w:lastRow="0" w:firstColumn="0" w:lastColumn="0" w:noHBand="0" w:noVBand="0"/>
      </w:tblPr>
      <w:tblGrid>
        <w:gridCol w:w="4644"/>
        <w:gridCol w:w="2694"/>
        <w:gridCol w:w="3056"/>
      </w:tblGrid>
      <w:tr w:rsidR="00E14EC5">
        <w:tc>
          <w:tcPr>
            <w:tcW w:w="4644" w:type="dxa"/>
            <w:tcBorders>
              <w:top w:val="single" w:sz="4" w:space="0" w:color="000000"/>
              <w:left w:val="single" w:sz="4" w:space="0" w:color="000000"/>
              <w:bottom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Nom, prénom et qualité</w:t>
            </w:r>
          </w:p>
          <w:p w:rsidR="00E14EC5" w:rsidRDefault="007C197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Signature</w:t>
            </w:r>
          </w:p>
        </w:tc>
      </w:tr>
      <w:tr w:rsidR="00E14EC5">
        <w:trPr>
          <w:trHeight w:val="1021"/>
        </w:trPr>
        <w:tc>
          <w:tcPr>
            <w:tcW w:w="4644" w:type="dxa"/>
            <w:tcBorders>
              <w:top w:val="single" w:sz="4" w:space="0" w:color="000000"/>
              <w:left w:val="single" w:sz="4" w:space="0" w:color="000000"/>
              <w:bottom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shd w:val="clear" w:color="auto" w:fill="auto"/>
          </w:tcPr>
          <w:p w:rsidR="00E14EC5" w:rsidRDefault="00E14EC5">
            <w:pPr>
              <w:tabs>
                <w:tab w:val="left" w:pos="851"/>
              </w:tabs>
              <w:snapToGrid w:val="0"/>
              <w:jc w:val="both"/>
              <w:rPr>
                <w:rFonts w:ascii="Arial" w:hAnsi="Arial" w:cs="Arial"/>
                <w:b/>
                <w:bCs/>
              </w:rPr>
            </w:pPr>
          </w:p>
        </w:tc>
      </w:tr>
    </w:tbl>
    <w:p w:rsidR="00E14EC5" w:rsidRDefault="007C197A">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7A5E10" w:rsidRDefault="007A5E10">
      <w:pPr>
        <w:tabs>
          <w:tab w:val="left" w:pos="851"/>
        </w:tabs>
        <w:jc w:val="both"/>
        <w:rPr>
          <w:rFonts w:ascii="Arial" w:hAnsi="Arial" w:cs="Arial"/>
          <w:sz w:val="18"/>
          <w:szCs w:val="18"/>
        </w:rPr>
      </w:pPr>
    </w:p>
    <w:p w:rsidR="007A5E10" w:rsidRDefault="007A5E10">
      <w:pPr>
        <w:pStyle w:val="fcase1ertab"/>
        <w:tabs>
          <w:tab w:val="left" w:pos="851"/>
        </w:tabs>
        <w:ind w:left="0" w:firstLine="0"/>
        <w:rPr>
          <w:rFonts w:ascii="Arial" w:hAnsi="Arial" w:cs="Arial"/>
          <w:b/>
          <w:sz w:val="22"/>
          <w:szCs w:val="22"/>
        </w:rPr>
      </w:pPr>
    </w:p>
    <w:p w:rsidR="00E14EC5" w:rsidRDefault="007C197A">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rsidR="00E14EC5" w:rsidRDefault="00E14EC5">
      <w:pPr>
        <w:tabs>
          <w:tab w:val="left" w:pos="851"/>
        </w:tabs>
        <w:jc w:val="both"/>
      </w:pPr>
    </w:p>
    <w:p w:rsidR="00E14EC5" w:rsidRDefault="007C197A">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4">
        <w:r>
          <w:rPr>
            <w:rStyle w:val="Lienhypertexte"/>
            <w:rFonts w:ascii="Arial" w:hAnsi="Arial" w:cs="Arial"/>
            <w:i/>
            <w:sz w:val="18"/>
            <w:szCs w:val="18"/>
          </w:rPr>
          <w:t>article R. 2142-23</w:t>
        </w:r>
      </w:hyperlink>
      <w:r>
        <w:rPr>
          <w:rFonts w:ascii="Arial" w:hAnsi="Arial" w:cs="Arial"/>
          <w:i/>
          <w:sz w:val="18"/>
          <w:szCs w:val="18"/>
        </w:rPr>
        <w:t xml:space="preserve"> ou </w:t>
      </w:r>
      <w:hyperlink r:id="rId25">
        <w:r>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E14EC5" w:rsidRDefault="007C197A">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rsidR="00E14EC5" w:rsidRDefault="00E14EC5">
      <w:pPr>
        <w:tabs>
          <w:tab w:val="left" w:pos="851"/>
        </w:tabs>
        <w:rPr>
          <w:rFonts w:ascii="Arial" w:hAnsi="Arial" w:cs="Arial"/>
        </w:rPr>
      </w:pPr>
    </w:p>
    <w:p w:rsidR="00E14EC5" w:rsidRDefault="00E14EC5">
      <w:pPr>
        <w:tabs>
          <w:tab w:val="left" w:pos="851"/>
        </w:tabs>
        <w:rPr>
          <w:rFonts w:ascii="Arial" w:hAnsi="Arial" w:cs="Arial"/>
        </w:rPr>
      </w:pPr>
    </w:p>
    <w:p w:rsidR="00E14EC5" w:rsidRDefault="007C197A">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14EC5" w:rsidRDefault="007C197A">
      <w:pPr>
        <w:pStyle w:val="fcase1ertab"/>
        <w:tabs>
          <w:tab w:val="left" w:pos="851"/>
        </w:tabs>
        <w:rPr>
          <w:rFonts w:ascii="Arial" w:hAnsi="Arial" w:cs="Arial"/>
        </w:rPr>
      </w:pPr>
      <w:r>
        <w:rPr>
          <w:rFonts w:ascii="Arial" w:hAnsi="Arial" w:cs="Arial"/>
          <w:i/>
          <w:iCs/>
          <w:sz w:val="18"/>
          <w:szCs w:val="18"/>
        </w:rPr>
        <w:t>(Cocher la case correspondante.)</w:t>
      </w:r>
    </w:p>
    <w:bookmarkStart w:id="54" w:name="Bookmark_Copie_27_Copie_1"/>
    <w:bookmarkStart w:id="55" w:name="Bookmark_Copie_27"/>
    <w:bookmarkEnd w:id="54"/>
    <w:bookmarkEnd w:id="55"/>
    <w:p w:rsidR="00E14EC5" w:rsidRDefault="00F0597A">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Auto/>
              <w:default w:val="0"/>
            </w:checkBox>
          </w:ffData>
        </w:fldChar>
      </w:r>
      <w:r>
        <w:instrText xml:space="preserve"> FORMCHECKBOX </w:instrText>
      </w:r>
      <w:r w:rsidR="00C77C4E">
        <w:fldChar w:fldCharType="separate"/>
      </w:r>
      <w:r>
        <w:fldChar w:fldCharType="end"/>
      </w:r>
      <w:r w:rsidR="007C197A">
        <w:rPr>
          <w:rFonts w:ascii="Arial" w:hAnsi="Arial" w:cs="Arial"/>
          <w:i/>
          <w:iCs/>
        </w:rPr>
        <w:t xml:space="preserve"> </w:t>
      </w:r>
      <w:proofErr w:type="gramStart"/>
      <w:r w:rsidR="007C197A">
        <w:rPr>
          <w:rFonts w:ascii="Arial" w:hAnsi="Arial" w:cs="Arial"/>
        </w:rPr>
        <w:t>conjoint</w:t>
      </w:r>
      <w:proofErr w:type="gramEnd"/>
      <w:r w:rsidR="007C197A">
        <w:rPr>
          <w:rFonts w:ascii="Arial" w:hAnsi="Arial" w:cs="Arial"/>
        </w:rPr>
        <w:tab/>
      </w:r>
      <w:r w:rsidR="007C197A">
        <w:rPr>
          <w:rFonts w:ascii="Arial" w:hAnsi="Arial" w:cs="Arial"/>
        </w:rPr>
        <w:tab/>
        <w:t>OU</w:t>
      </w:r>
      <w:r w:rsidR="007C197A">
        <w:rPr>
          <w:rFonts w:ascii="Arial" w:hAnsi="Arial" w:cs="Arial"/>
        </w:rPr>
        <w:tab/>
      </w:r>
      <w:r w:rsidR="007C197A">
        <w:rPr>
          <w:rFonts w:ascii="Arial" w:hAnsi="Arial" w:cs="Arial"/>
        </w:rPr>
        <w:tab/>
      </w:r>
      <w:r w:rsidR="007C197A">
        <w:fldChar w:fldCharType="begin">
          <w:ffData>
            <w:name w:val="Bookmark Copie 28"/>
            <w:enabled/>
            <w:calcOnExit w:val="0"/>
            <w:checkBox>
              <w:sizeAuto/>
              <w:default w:val="0"/>
            </w:checkBox>
          </w:ffData>
        </w:fldChar>
      </w:r>
      <w:r w:rsidR="007C197A">
        <w:rPr>
          <w:rFonts w:ascii="Arial" w:hAnsi="Arial" w:cs="Arial"/>
        </w:rPr>
        <w:instrText xml:space="preserve"> FORMCHECKBOX </w:instrText>
      </w:r>
      <w:r w:rsidR="00C77C4E">
        <w:rPr>
          <w:rFonts w:ascii="Arial" w:hAnsi="Arial" w:cs="Arial"/>
        </w:rPr>
      </w:r>
      <w:r w:rsidR="00C77C4E">
        <w:rPr>
          <w:rFonts w:ascii="Arial" w:hAnsi="Arial" w:cs="Arial"/>
        </w:rPr>
        <w:fldChar w:fldCharType="separate"/>
      </w:r>
      <w:r w:rsidR="007C197A">
        <w:rPr>
          <w:rFonts w:ascii="Arial" w:hAnsi="Arial" w:cs="Arial"/>
        </w:rPr>
        <w:fldChar w:fldCharType="end"/>
      </w:r>
      <w:bookmarkStart w:id="56" w:name="Bookmark_Copie_28_Copie_1"/>
      <w:bookmarkStart w:id="57" w:name="Bookmark_Copie_28"/>
      <w:bookmarkEnd w:id="56"/>
      <w:bookmarkEnd w:id="57"/>
      <w:r w:rsidR="007C197A">
        <w:rPr>
          <w:rFonts w:ascii="Arial" w:hAnsi="Arial" w:cs="Arial"/>
          <w:iCs/>
        </w:rPr>
        <w:t xml:space="preserve"> </w:t>
      </w:r>
      <w:r w:rsidR="007C197A">
        <w:rPr>
          <w:rFonts w:ascii="Arial" w:hAnsi="Arial" w:cs="Arial"/>
        </w:rPr>
        <w:t>solidaire</w:t>
      </w:r>
    </w:p>
    <w:p w:rsidR="00E14EC5" w:rsidRDefault="00E14EC5">
      <w:pPr>
        <w:tabs>
          <w:tab w:val="left" w:pos="851"/>
        </w:tabs>
        <w:rPr>
          <w:rFonts w:ascii="Arial" w:hAnsi="Arial" w:cs="Arial"/>
        </w:rPr>
      </w:pPr>
    </w:p>
    <w:p w:rsidR="00E14EC5" w:rsidRDefault="00E14EC5">
      <w:pPr>
        <w:tabs>
          <w:tab w:val="left" w:pos="851"/>
        </w:tabs>
        <w:rPr>
          <w:rFonts w:ascii="Arial" w:hAnsi="Arial" w:cs="Arial"/>
        </w:rPr>
      </w:pPr>
    </w:p>
    <w:p w:rsidR="00E14EC5" w:rsidRDefault="007C197A">
      <w:pPr>
        <w:pStyle w:val="fcasegauche"/>
        <w:tabs>
          <w:tab w:val="left" w:pos="426"/>
          <w:tab w:val="left" w:pos="851"/>
        </w:tabs>
        <w:spacing w:after="0"/>
        <w:ind w:left="0" w:firstLine="0"/>
        <w:jc w:val="left"/>
        <w:rPr>
          <w:rFonts w:ascii="Arial" w:hAnsi="Arial" w:cs="Arial"/>
        </w:rPr>
      </w:pPr>
      <w:r>
        <w:fldChar w:fldCharType="begin">
          <w:ffData>
            <w:name w:val="Bookmark Copie 29"/>
            <w:enabled/>
            <w:calcOnExit w:val="0"/>
            <w:checkBox>
              <w:sizeAuto/>
              <w:default w:val="0"/>
            </w:checkBox>
          </w:ffData>
        </w:fldChar>
      </w:r>
      <w:r>
        <w:instrText xml:space="preserve"> FORMCHECKBOX </w:instrText>
      </w:r>
      <w:r w:rsidR="00C77C4E">
        <w:fldChar w:fldCharType="separate"/>
      </w:r>
      <w:r>
        <w:fldChar w:fldCharType="end"/>
      </w:r>
      <w:bookmarkStart w:id="58" w:name="Bookmark_Copie_29_Copie_1"/>
      <w:bookmarkStart w:id="59" w:name="Bookmark_Copie_29"/>
      <w:bookmarkEnd w:id="58"/>
      <w:bookmarkEnd w:id="59"/>
      <w:r>
        <w:t xml:space="preserve"> </w:t>
      </w:r>
      <w:r>
        <w:rPr>
          <w:rFonts w:ascii="Arial" w:hAnsi="Arial" w:cs="Arial"/>
        </w:rPr>
        <w:t>Les membres du groupement ont donné mandat au mandataire, qui signe le présent acte d’engagement :</w:t>
      </w:r>
    </w:p>
    <w:p w:rsidR="00E14EC5" w:rsidRDefault="007C197A">
      <w:pPr>
        <w:tabs>
          <w:tab w:val="left" w:pos="851"/>
        </w:tabs>
        <w:rPr>
          <w:rFonts w:ascii="Arial" w:hAnsi="Arial" w:cs="Arial"/>
        </w:rPr>
      </w:pPr>
      <w:r>
        <w:rPr>
          <w:rFonts w:ascii="Arial" w:hAnsi="Arial" w:cs="Arial"/>
          <w:i/>
          <w:sz w:val="18"/>
          <w:szCs w:val="18"/>
        </w:rPr>
        <w:t>(Cocher la ou les cases correspondantes.)</w:t>
      </w:r>
    </w:p>
    <w:p w:rsidR="00E14EC5" w:rsidRDefault="00E14EC5">
      <w:pPr>
        <w:pStyle w:val="fcasegauche"/>
        <w:tabs>
          <w:tab w:val="left" w:pos="426"/>
          <w:tab w:val="left" w:pos="851"/>
        </w:tabs>
        <w:spacing w:after="0"/>
        <w:ind w:left="0" w:firstLine="0"/>
        <w:jc w:val="left"/>
        <w:rPr>
          <w:rFonts w:ascii="Arial" w:hAnsi="Arial" w:cs="Arial"/>
        </w:rPr>
      </w:pPr>
    </w:p>
    <w:p w:rsidR="00E14EC5" w:rsidRDefault="007C197A">
      <w:pPr>
        <w:tabs>
          <w:tab w:val="left" w:pos="851"/>
        </w:tabs>
        <w:ind w:left="1695" w:hanging="1695"/>
        <w:rPr>
          <w:rFonts w:ascii="Arial" w:hAnsi="Arial" w:cs="Arial"/>
        </w:rPr>
      </w:pPr>
      <w:r>
        <w:tab/>
      </w:r>
      <w:r>
        <w:fldChar w:fldCharType="begin">
          <w:ffData>
            <w:name w:val="Bookmark Copie 30"/>
            <w:enabled/>
            <w:calcOnExit w:val="0"/>
            <w:checkBox>
              <w:sizeAuto/>
              <w:default w:val="0"/>
            </w:checkBox>
          </w:ffData>
        </w:fldChar>
      </w:r>
      <w:r>
        <w:instrText xml:space="preserve"> FORMCHECKBOX </w:instrText>
      </w:r>
      <w:r w:rsidR="00C77C4E">
        <w:fldChar w:fldCharType="separate"/>
      </w:r>
      <w:r>
        <w:fldChar w:fldCharType="end"/>
      </w:r>
      <w:bookmarkStart w:id="60" w:name="Bookmark_Copie_30_Copie_1"/>
      <w:bookmarkStart w:id="61" w:name="Bookmark_Copie_30"/>
      <w:bookmarkEnd w:id="60"/>
      <w:bookmarkEnd w:id="61"/>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E14EC5" w:rsidRDefault="007C197A">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14EC5" w:rsidRDefault="00E14EC5">
      <w:pPr>
        <w:tabs>
          <w:tab w:val="left" w:pos="851"/>
        </w:tabs>
        <w:rPr>
          <w:rFonts w:ascii="Arial" w:hAnsi="Arial" w:cs="Arial"/>
        </w:rPr>
      </w:pPr>
    </w:p>
    <w:p w:rsidR="00E14EC5" w:rsidRDefault="007C197A">
      <w:pPr>
        <w:tabs>
          <w:tab w:val="left" w:pos="851"/>
        </w:tabs>
        <w:ind w:left="1701" w:hanging="850"/>
        <w:jc w:val="both"/>
        <w:rPr>
          <w:rFonts w:ascii="Arial" w:hAnsi="Arial" w:cs="Arial"/>
          <w:iCs/>
        </w:rPr>
      </w:pPr>
      <w:r>
        <w:fldChar w:fldCharType="begin">
          <w:ffData>
            <w:name w:val="Bookmark Copie 31"/>
            <w:enabled/>
            <w:calcOnExit w:val="0"/>
            <w:checkBox>
              <w:sizeAuto/>
              <w:default w:val="0"/>
            </w:checkBox>
          </w:ffData>
        </w:fldChar>
      </w:r>
      <w:r>
        <w:instrText xml:space="preserve"> FORMCHECKBOX </w:instrText>
      </w:r>
      <w:r w:rsidR="00C77C4E">
        <w:fldChar w:fldCharType="separate"/>
      </w:r>
      <w:r>
        <w:fldChar w:fldCharType="end"/>
      </w:r>
      <w:bookmarkStart w:id="62" w:name="Bookmark_Copie_31_Copie_1"/>
      <w:bookmarkStart w:id="63" w:name="Bookmark_Copie_31"/>
      <w:bookmarkEnd w:id="62"/>
      <w:bookmarkEnd w:id="63"/>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rsidR="00E14EC5" w:rsidRDefault="007C197A">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14EC5" w:rsidRDefault="00E14EC5">
      <w:pPr>
        <w:tabs>
          <w:tab w:val="left" w:pos="851"/>
        </w:tabs>
        <w:rPr>
          <w:rFonts w:ascii="Arial" w:hAnsi="Arial" w:cs="Arial"/>
          <w:iCs/>
        </w:rPr>
      </w:pPr>
    </w:p>
    <w:p w:rsidR="00E14EC5" w:rsidRDefault="007C197A">
      <w:pPr>
        <w:tabs>
          <w:tab w:val="left" w:pos="851"/>
        </w:tabs>
        <w:ind w:left="1134" w:hanging="850"/>
        <w:rPr>
          <w:rFonts w:ascii="Arial" w:hAnsi="Arial" w:cs="Arial"/>
        </w:rPr>
      </w:pPr>
      <w:r>
        <w:tab/>
      </w:r>
      <w:r>
        <w:fldChar w:fldCharType="begin">
          <w:ffData>
            <w:name w:val="Bookmark Copie 32"/>
            <w:enabled/>
            <w:calcOnExit w:val="0"/>
            <w:checkBox>
              <w:sizeAuto/>
              <w:default w:val="0"/>
            </w:checkBox>
          </w:ffData>
        </w:fldChar>
      </w:r>
      <w:r>
        <w:instrText xml:space="preserve"> FORMCHECKBOX </w:instrText>
      </w:r>
      <w:r w:rsidR="00C77C4E">
        <w:fldChar w:fldCharType="separate"/>
      </w:r>
      <w:r>
        <w:fldChar w:fldCharType="end"/>
      </w:r>
      <w:bookmarkStart w:id="64" w:name="Bookmark_Copie_32_Copie_1"/>
      <w:bookmarkStart w:id="65" w:name="Bookmark_Copie_32"/>
      <w:bookmarkEnd w:id="64"/>
      <w:bookmarkEnd w:id="65"/>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E14EC5" w:rsidRDefault="007C197A">
      <w:pPr>
        <w:tabs>
          <w:tab w:val="left" w:pos="851"/>
        </w:tabs>
        <w:ind w:left="1701"/>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rsidR="00E14EC5" w:rsidRDefault="00E14EC5">
      <w:pPr>
        <w:tabs>
          <w:tab w:val="left" w:pos="851"/>
        </w:tabs>
        <w:ind w:left="1134" w:hanging="850"/>
        <w:rPr>
          <w:rFonts w:ascii="Arial" w:hAnsi="Arial" w:cs="Arial"/>
          <w:i/>
          <w:sz w:val="18"/>
          <w:szCs w:val="18"/>
        </w:rPr>
      </w:pPr>
    </w:p>
    <w:p w:rsidR="00E14EC5" w:rsidRDefault="00E14EC5">
      <w:pPr>
        <w:tabs>
          <w:tab w:val="left" w:pos="851"/>
        </w:tabs>
        <w:rPr>
          <w:rFonts w:ascii="Arial" w:hAnsi="Arial" w:cs="Arial"/>
          <w:i/>
          <w:sz w:val="18"/>
          <w:szCs w:val="18"/>
        </w:rPr>
      </w:pPr>
    </w:p>
    <w:p w:rsidR="00E14EC5" w:rsidRDefault="007C197A">
      <w:pPr>
        <w:tabs>
          <w:tab w:val="left" w:pos="851"/>
        </w:tabs>
        <w:rPr>
          <w:rFonts w:ascii="Arial" w:hAnsi="Arial" w:cs="Arial"/>
          <w:i/>
          <w:sz w:val="18"/>
          <w:szCs w:val="18"/>
        </w:rPr>
      </w:pPr>
      <w:r>
        <w:fldChar w:fldCharType="begin">
          <w:ffData>
            <w:name w:val="Bookmark Copie 33"/>
            <w:enabled/>
            <w:calcOnExit w:val="0"/>
            <w:checkBox>
              <w:sizeAuto/>
              <w:default w:val="0"/>
            </w:checkBox>
          </w:ffData>
        </w:fldChar>
      </w:r>
      <w:r>
        <w:instrText xml:space="preserve"> FORMCHECKBOX </w:instrText>
      </w:r>
      <w:r w:rsidR="00C77C4E">
        <w:fldChar w:fldCharType="separate"/>
      </w:r>
      <w:r>
        <w:fldChar w:fldCharType="end"/>
      </w:r>
      <w:bookmarkStart w:id="66" w:name="Bookmark_Copie_33_Copie_1"/>
      <w:bookmarkStart w:id="67" w:name="Bookmark_Copie_33"/>
      <w:bookmarkEnd w:id="66"/>
      <w:bookmarkEnd w:id="67"/>
      <w:r>
        <w:t xml:space="preserve"> </w:t>
      </w:r>
      <w:r>
        <w:rPr>
          <w:rFonts w:ascii="Arial" w:hAnsi="Arial" w:cs="Arial"/>
        </w:rPr>
        <w:t>Les membres du groupement, qui signent le présent acte d’engagement :</w:t>
      </w:r>
    </w:p>
    <w:p w:rsidR="00E14EC5" w:rsidRDefault="007C197A">
      <w:pPr>
        <w:tabs>
          <w:tab w:val="left" w:pos="851"/>
        </w:tabs>
        <w:rPr>
          <w:rFonts w:ascii="Arial" w:hAnsi="Arial" w:cs="Arial"/>
        </w:rPr>
      </w:pPr>
      <w:r>
        <w:rPr>
          <w:rFonts w:ascii="Arial" w:hAnsi="Arial" w:cs="Arial"/>
          <w:i/>
          <w:sz w:val="18"/>
          <w:szCs w:val="18"/>
        </w:rPr>
        <w:t>(Cocher la case correspondante.)</w:t>
      </w:r>
    </w:p>
    <w:p w:rsidR="00E14EC5" w:rsidRDefault="00E14EC5">
      <w:pPr>
        <w:tabs>
          <w:tab w:val="left" w:pos="851"/>
        </w:tabs>
        <w:rPr>
          <w:rFonts w:ascii="Arial" w:hAnsi="Arial" w:cs="Arial"/>
        </w:rPr>
      </w:pPr>
    </w:p>
    <w:p w:rsidR="00E14EC5" w:rsidRDefault="007C197A">
      <w:pPr>
        <w:tabs>
          <w:tab w:val="left" w:pos="851"/>
        </w:tabs>
        <w:ind w:left="1701" w:hanging="850"/>
        <w:jc w:val="both"/>
        <w:rPr>
          <w:rFonts w:ascii="Arial" w:hAnsi="Arial" w:cs="Arial"/>
        </w:rPr>
      </w:pPr>
      <w:r>
        <w:fldChar w:fldCharType="begin">
          <w:ffData>
            <w:name w:val="Bookmark Copie 34"/>
            <w:enabled/>
            <w:calcOnExit w:val="0"/>
            <w:checkBox>
              <w:sizeAuto/>
              <w:default w:val="0"/>
            </w:checkBox>
          </w:ffData>
        </w:fldChar>
      </w:r>
      <w:r>
        <w:instrText xml:space="preserve"> FORMCHECKBOX </w:instrText>
      </w:r>
      <w:r w:rsidR="00C77C4E">
        <w:fldChar w:fldCharType="separate"/>
      </w:r>
      <w:r>
        <w:fldChar w:fldCharType="end"/>
      </w:r>
      <w:bookmarkStart w:id="68" w:name="Bookmark_Copie_34_Copie_1"/>
      <w:bookmarkStart w:id="69" w:name="Bookmark_Copie_34"/>
      <w:bookmarkEnd w:id="68"/>
      <w:bookmarkEnd w:id="69"/>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E14EC5" w:rsidRDefault="00E14EC5">
      <w:pPr>
        <w:tabs>
          <w:tab w:val="left" w:pos="851"/>
        </w:tabs>
        <w:ind w:left="1701" w:hanging="850"/>
        <w:jc w:val="both"/>
      </w:pPr>
    </w:p>
    <w:p w:rsidR="00E14EC5" w:rsidRDefault="007C197A">
      <w:pPr>
        <w:tabs>
          <w:tab w:val="left" w:pos="851"/>
        </w:tabs>
        <w:ind w:left="1701" w:hanging="850"/>
        <w:jc w:val="both"/>
        <w:rPr>
          <w:rFonts w:ascii="Arial" w:hAnsi="Arial" w:cs="Arial"/>
          <w:iCs/>
        </w:rPr>
      </w:pPr>
      <w:r>
        <w:fldChar w:fldCharType="begin">
          <w:ffData>
            <w:name w:val="Bookmark Copie 35"/>
            <w:enabled/>
            <w:calcOnExit w:val="0"/>
            <w:checkBox>
              <w:sizeAuto/>
              <w:default w:val="0"/>
            </w:checkBox>
          </w:ffData>
        </w:fldChar>
      </w:r>
      <w:r>
        <w:instrText xml:space="preserve"> FORMCHECKBOX </w:instrText>
      </w:r>
      <w:r w:rsidR="00C77C4E">
        <w:fldChar w:fldCharType="separate"/>
      </w:r>
      <w:r>
        <w:fldChar w:fldCharType="end"/>
      </w:r>
      <w:bookmarkStart w:id="70" w:name="Bookmark_Copie_35_Copie_1"/>
      <w:bookmarkStart w:id="71" w:name="Bookmark_Copie_35"/>
      <w:bookmarkEnd w:id="70"/>
      <w:bookmarkEnd w:id="71"/>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rsidR="00E14EC5" w:rsidRDefault="00E14EC5">
      <w:pPr>
        <w:tabs>
          <w:tab w:val="left" w:pos="851"/>
        </w:tabs>
        <w:rPr>
          <w:rFonts w:ascii="Arial" w:hAnsi="Arial" w:cs="Arial"/>
          <w:iCs/>
        </w:rPr>
      </w:pPr>
    </w:p>
    <w:p w:rsidR="00E14EC5" w:rsidRDefault="007C197A">
      <w:pPr>
        <w:tabs>
          <w:tab w:val="left" w:pos="851"/>
        </w:tabs>
        <w:ind w:left="1134" w:hanging="850"/>
        <w:rPr>
          <w:rFonts w:ascii="Arial" w:hAnsi="Arial" w:cs="Arial"/>
          <w:i/>
          <w:sz w:val="18"/>
          <w:szCs w:val="18"/>
        </w:rPr>
      </w:pPr>
      <w:r>
        <w:tab/>
      </w:r>
      <w:r>
        <w:fldChar w:fldCharType="begin">
          <w:ffData>
            <w:name w:val="Bookmark Copie 36"/>
            <w:enabled/>
            <w:calcOnExit w:val="0"/>
            <w:checkBox>
              <w:sizeAuto/>
              <w:default w:val="0"/>
            </w:checkBox>
          </w:ffData>
        </w:fldChar>
      </w:r>
      <w:r>
        <w:instrText xml:space="preserve"> FORMCHECKBOX </w:instrText>
      </w:r>
      <w:r w:rsidR="00C77C4E">
        <w:fldChar w:fldCharType="separate"/>
      </w:r>
      <w:r>
        <w:fldChar w:fldCharType="end"/>
      </w:r>
      <w:bookmarkStart w:id="72" w:name="Bookmark_Copie_36_Copie_1"/>
      <w:bookmarkStart w:id="73" w:name="Bookmark_Copie_36"/>
      <w:bookmarkEnd w:id="72"/>
      <w:bookmarkEnd w:id="73"/>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E14EC5" w:rsidRDefault="007C197A">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14EC5" w:rsidRDefault="00E14EC5">
      <w:pPr>
        <w:tabs>
          <w:tab w:val="left" w:pos="851"/>
        </w:tabs>
        <w:rPr>
          <w:rFonts w:ascii="Arial" w:hAnsi="Arial" w:cs="Arial"/>
        </w:rPr>
      </w:pPr>
    </w:p>
    <w:tbl>
      <w:tblPr>
        <w:tblW w:w="10394" w:type="dxa"/>
        <w:tblInd w:w="-41" w:type="dxa"/>
        <w:tblLayout w:type="fixed"/>
        <w:tblLook w:val="0000" w:firstRow="0" w:lastRow="0" w:firstColumn="0" w:lastColumn="0" w:noHBand="0" w:noVBand="0"/>
      </w:tblPr>
      <w:tblGrid>
        <w:gridCol w:w="4644"/>
        <w:gridCol w:w="2694"/>
        <w:gridCol w:w="3056"/>
      </w:tblGrid>
      <w:tr w:rsidR="00E14EC5">
        <w:tc>
          <w:tcPr>
            <w:tcW w:w="4644" w:type="dxa"/>
            <w:tcBorders>
              <w:top w:val="single" w:sz="4" w:space="0" w:color="000000"/>
              <w:left w:val="single" w:sz="4" w:space="0" w:color="000000"/>
              <w:bottom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Nom, prénom et qualité</w:t>
            </w:r>
          </w:p>
          <w:p w:rsidR="00E14EC5" w:rsidRDefault="007C197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14EC5" w:rsidRDefault="007C197A">
            <w:pPr>
              <w:tabs>
                <w:tab w:val="left" w:pos="851"/>
              </w:tabs>
              <w:jc w:val="center"/>
              <w:rPr>
                <w:rFonts w:ascii="Arial" w:hAnsi="Arial" w:cs="Arial"/>
                <w:b/>
                <w:bCs/>
              </w:rPr>
            </w:pPr>
            <w:r>
              <w:rPr>
                <w:rFonts w:ascii="Arial" w:hAnsi="Arial" w:cs="Arial"/>
                <w:b/>
                <w:bCs/>
              </w:rPr>
              <w:t>Signature</w:t>
            </w:r>
          </w:p>
        </w:tc>
      </w:tr>
      <w:tr w:rsidR="00E14EC5">
        <w:trPr>
          <w:trHeight w:val="1021"/>
        </w:trPr>
        <w:tc>
          <w:tcPr>
            <w:tcW w:w="4644" w:type="dxa"/>
            <w:tcBorders>
              <w:top w:val="single" w:sz="4" w:space="0" w:color="000000"/>
              <w:left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E14EC5" w:rsidRDefault="00E14EC5">
            <w:pPr>
              <w:tabs>
                <w:tab w:val="left" w:pos="851"/>
              </w:tabs>
              <w:snapToGrid w:val="0"/>
              <w:jc w:val="both"/>
              <w:rPr>
                <w:rFonts w:ascii="Arial" w:hAnsi="Arial" w:cs="Arial"/>
                <w:b/>
                <w:bCs/>
              </w:rPr>
            </w:pPr>
          </w:p>
        </w:tc>
      </w:tr>
      <w:tr w:rsidR="00E14EC5">
        <w:trPr>
          <w:trHeight w:val="1021"/>
        </w:trPr>
        <w:tc>
          <w:tcPr>
            <w:tcW w:w="4644" w:type="dxa"/>
            <w:tcBorders>
              <w:left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14EC5" w:rsidRDefault="00E14EC5">
            <w:pPr>
              <w:tabs>
                <w:tab w:val="left" w:pos="851"/>
              </w:tabs>
              <w:snapToGrid w:val="0"/>
              <w:jc w:val="both"/>
              <w:rPr>
                <w:rFonts w:ascii="Arial" w:hAnsi="Arial" w:cs="Arial"/>
                <w:b/>
                <w:bCs/>
              </w:rPr>
            </w:pPr>
          </w:p>
        </w:tc>
      </w:tr>
      <w:tr w:rsidR="00E14EC5">
        <w:trPr>
          <w:trHeight w:val="1021"/>
        </w:trPr>
        <w:tc>
          <w:tcPr>
            <w:tcW w:w="4644" w:type="dxa"/>
            <w:tcBorders>
              <w:left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E14EC5" w:rsidRDefault="00E14EC5">
            <w:pPr>
              <w:tabs>
                <w:tab w:val="left" w:pos="851"/>
              </w:tabs>
              <w:snapToGrid w:val="0"/>
              <w:jc w:val="both"/>
              <w:rPr>
                <w:rFonts w:ascii="Arial" w:hAnsi="Arial" w:cs="Arial"/>
                <w:b/>
                <w:bCs/>
              </w:rPr>
            </w:pPr>
          </w:p>
        </w:tc>
      </w:tr>
      <w:tr w:rsidR="00E14EC5">
        <w:trPr>
          <w:trHeight w:val="1021"/>
        </w:trPr>
        <w:tc>
          <w:tcPr>
            <w:tcW w:w="4644" w:type="dxa"/>
            <w:tcBorders>
              <w:left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14EC5" w:rsidRDefault="00E14EC5">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14EC5" w:rsidRDefault="00E14EC5">
            <w:pPr>
              <w:tabs>
                <w:tab w:val="left" w:pos="851"/>
              </w:tabs>
              <w:snapToGrid w:val="0"/>
              <w:jc w:val="both"/>
              <w:rPr>
                <w:rFonts w:ascii="Arial" w:hAnsi="Arial" w:cs="Arial"/>
                <w:b/>
                <w:bCs/>
              </w:rPr>
            </w:pPr>
          </w:p>
        </w:tc>
      </w:tr>
      <w:tr w:rsidR="00E14EC5">
        <w:trPr>
          <w:trHeight w:val="1021"/>
        </w:trPr>
        <w:tc>
          <w:tcPr>
            <w:tcW w:w="4644" w:type="dxa"/>
            <w:tcBorders>
              <w:left w:val="single" w:sz="4" w:space="0" w:color="000000"/>
              <w:bottom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E14EC5" w:rsidRDefault="00E14EC5">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E14EC5" w:rsidRDefault="00E14EC5">
            <w:pPr>
              <w:tabs>
                <w:tab w:val="left" w:pos="851"/>
              </w:tabs>
              <w:snapToGrid w:val="0"/>
              <w:jc w:val="both"/>
              <w:rPr>
                <w:rFonts w:ascii="Arial" w:hAnsi="Arial" w:cs="Arial"/>
                <w:b/>
                <w:bCs/>
              </w:rPr>
            </w:pPr>
          </w:p>
        </w:tc>
      </w:tr>
    </w:tbl>
    <w:p w:rsidR="00E14EC5" w:rsidRDefault="007C197A">
      <w:pPr>
        <w:tabs>
          <w:tab w:val="left" w:pos="851"/>
        </w:tabs>
        <w:jc w:val="both"/>
        <w:rPr>
          <w:ins w:id="74" w:author="Auteur inconnu" w:date="2025-03-12T09:46:00Z"/>
          <w:rFonts w:ascii="Arial" w:hAnsi="Arial" w:cs="Arial"/>
        </w:rPr>
      </w:pPr>
      <w:r>
        <w:rPr>
          <w:rFonts w:ascii="Arial" w:hAnsi="Arial" w:cs="Arial"/>
          <w:sz w:val="18"/>
          <w:szCs w:val="18"/>
        </w:rPr>
        <w:lastRenderedPageBreak/>
        <w:t>(*) Le signataire doit avoir le pouvoir d’engager la personne qu’il représente.</w:t>
      </w:r>
    </w:p>
    <w:p w:rsidR="00E14EC5" w:rsidRDefault="00E14EC5">
      <w:pPr>
        <w:tabs>
          <w:tab w:val="left" w:pos="851"/>
        </w:tabs>
        <w:jc w:val="both"/>
        <w:rPr>
          <w:rFonts w:ascii="Arial" w:hAnsi="Arial" w:cs="Arial"/>
        </w:rPr>
      </w:pPr>
    </w:p>
    <w:p w:rsidR="00E14EC5" w:rsidRDefault="00E14EC5">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E14EC5">
        <w:tc>
          <w:tcPr>
            <w:tcW w:w="10277" w:type="dxa"/>
            <w:shd w:val="clear" w:color="auto" w:fill="66CCFF"/>
          </w:tcPr>
          <w:p w:rsidR="00E14EC5" w:rsidRDefault="007C197A">
            <w:r>
              <w:rPr>
                <w:sz w:val="22"/>
                <w:szCs w:val="22"/>
              </w:rPr>
              <w:t>D - Identification et signature de l’acheteur.</w:t>
            </w:r>
          </w:p>
        </w:tc>
      </w:tr>
    </w:tbl>
    <w:p w:rsidR="00E14EC5" w:rsidRDefault="00E14EC5">
      <w:pPr>
        <w:tabs>
          <w:tab w:val="left" w:pos="851"/>
        </w:tabs>
      </w:pPr>
    </w:p>
    <w:p w:rsidR="00E14EC5" w:rsidRDefault="00E14EC5">
      <w:pPr>
        <w:tabs>
          <w:tab w:val="left" w:pos="851"/>
        </w:tabs>
      </w:pPr>
    </w:p>
    <w:p w:rsidR="00E14EC5" w:rsidRDefault="007C197A">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w:t>
      </w:r>
    </w:p>
    <w:p w:rsidR="00E14EC5" w:rsidRDefault="00E14EC5">
      <w:pPr>
        <w:pStyle w:val="Titre1"/>
        <w:tabs>
          <w:tab w:val="left" w:pos="851"/>
        </w:tabs>
        <w:ind w:left="0"/>
        <w:jc w:val="both"/>
        <w:rPr>
          <w:rFonts w:ascii="Arial" w:hAnsi="Arial" w:cs="Arial"/>
        </w:rPr>
      </w:pPr>
    </w:p>
    <w:p w:rsidR="00E14EC5" w:rsidRDefault="00E14EC5">
      <w:pPr>
        <w:pStyle w:val="Titre1"/>
        <w:tabs>
          <w:tab w:val="left" w:pos="851"/>
        </w:tabs>
        <w:ind w:left="0"/>
        <w:jc w:val="both"/>
        <w:rPr>
          <w:rFonts w:ascii="Arial" w:hAnsi="Arial" w:cs="Arial"/>
        </w:rPr>
      </w:pPr>
    </w:p>
    <w:p w:rsidR="00E14EC5" w:rsidRDefault="007C197A">
      <w:pPr>
        <w:jc w:val="both"/>
      </w:pPr>
      <w:r>
        <w:t xml:space="preserve">Communauté de Communes du </w:t>
      </w:r>
      <w:proofErr w:type="spellStart"/>
      <w:r>
        <w:t>Saulnois</w:t>
      </w:r>
      <w:proofErr w:type="spellEnd"/>
    </w:p>
    <w:p w:rsidR="00E14EC5" w:rsidRDefault="007C197A">
      <w:pPr>
        <w:jc w:val="both"/>
      </w:pPr>
      <w:r>
        <w:t xml:space="preserve">14 ter </w:t>
      </w:r>
      <w:proofErr w:type="gramStart"/>
      <w:r>
        <w:t>place</w:t>
      </w:r>
      <w:proofErr w:type="gramEnd"/>
      <w:r>
        <w:t xml:space="preserve"> de la Saline</w:t>
      </w:r>
    </w:p>
    <w:p w:rsidR="00E14EC5" w:rsidRDefault="007C197A">
      <w:pPr>
        <w:jc w:val="both"/>
      </w:pPr>
      <w:r>
        <w:t>57170 CHÂTEAU-SALINS</w:t>
      </w:r>
    </w:p>
    <w:p w:rsidR="00E14EC5" w:rsidRDefault="007C197A">
      <w:pPr>
        <w:jc w:val="both"/>
      </w:pPr>
      <w:r>
        <w:t>Tél : 08.87.05.11.11</w:t>
      </w:r>
    </w:p>
    <w:p w:rsidR="00E14EC5" w:rsidRDefault="007C197A">
      <w:pPr>
        <w:jc w:val="both"/>
      </w:pPr>
      <w:r>
        <w:t xml:space="preserve">Mail : </w:t>
      </w:r>
      <w:hyperlink r:id="rId26">
        <w:r>
          <w:rPr>
            <w:rStyle w:val="Lienhypertexte"/>
          </w:rPr>
          <w:t>administration@cc-saulnois.fr</w:t>
        </w:r>
      </w:hyperlink>
    </w:p>
    <w:p w:rsidR="00E14EC5" w:rsidRDefault="00E14EC5">
      <w:pPr>
        <w:pStyle w:val="En-tte"/>
        <w:tabs>
          <w:tab w:val="clear" w:pos="4536"/>
          <w:tab w:val="clear" w:pos="9072"/>
          <w:tab w:val="left" w:pos="851"/>
        </w:tabs>
        <w:jc w:val="both"/>
        <w:rPr>
          <w:rFonts w:ascii="Arial" w:hAnsi="Arial" w:cs="Arial"/>
        </w:rPr>
      </w:pPr>
    </w:p>
    <w:p w:rsidR="00E14EC5" w:rsidRDefault="00E14EC5">
      <w:pPr>
        <w:pStyle w:val="En-tte"/>
        <w:tabs>
          <w:tab w:val="clear" w:pos="4536"/>
          <w:tab w:val="clear" w:pos="9072"/>
          <w:tab w:val="left" w:pos="851"/>
        </w:tabs>
        <w:jc w:val="both"/>
        <w:rPr>
          <w:rFonts w:ascii="Arial" w:hAnsi="Arial" w:cs="Arial"/>
        </w:rPr>
      </w:pPr>
    </w:p>
    <w:p w:rsidR="00E14EC5" w:rsidRDefault="007C197A">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p>
    <w:p w:rsidR="00E14EC5" w:rsidRDefault="00E14EC5">
      <w:pPr>
        <w:tabs>
          <w:tab w:val="left" w:pos="851"/>
        </w:tabs>
        <w:jc w:val="both"/>
        <w:rPr>
          <w:rFonts w:ascii="Arial" w:hAnsi="Arial" w:cs="Arial"/>
        </w:rPr>
      </w:pPr>
    </w:p>
    <w:p w:rsidR="00E14EC5" w:rsidRDefault="007C197A">
      <w:pPr>
        <w:jc w:val="both"/>
      </w:pPr>
      <w:r>
        <w:t>M. Jérôme END, Président</w:t>
      </w: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7C197A">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7">
        <w:r>
          <w:rPr>
            <w:rStyle w:val="Lienhypertexte"/>
            <w:rFonts w:ascii="Arial" w:hAnsi="Arial" w:cs="Arial"/>
          </w:rPr>
          <w:t>article R. 2191-59</w:t>
        </w:r>
      </w:hyperlink>
      <w:r>
        <w:rPr>
          <w:rFonts w:ascii="Arial" w:hAnsi="Arial" w:cs="Arial"/>
        </w:rPr>
        <w:t xml:space="preserve"> du code de la commande publique, auquel renvoie l’</w:t>
      </w:r>
      <w:hyperlink r:id="rId28">
        <w:r>
          <w:rPr>
            <w:rStyle w:val="Lienhypertexte"/>
            <w:rFonts w:ascii="Arial" w:hAnsi="Arial" w:cs="Arial"/>
          </w:rPr>
          <w:t>article R. 2391-28</w:t>
        </w:r>
      </w:hyperlink>
      <w:r>
        <w:rPr>
          <w:rFonts w:ascii="Arial" w:hAnsi="Arial" w:cs="Arial"/>
        </w:rPr>
        <w:t xml:space="preserve"> du même code (nantissements ou cessions de créances)</w:t>
      </w:r>
    </w:p>
    <w:p w:rsidR="00E14EC5" w:rsidRDefault="00E14EC5">
      <w:pPr>
        <w:tabs>
          <w:tab w:val="left" w:pos="851"/>
        </w:tabs>
        <w:jc w:val="both"/>
        <w:rPr>
          <w:rFonts w:ascii="Arial" w:hAnsi="Arial" w:cs="Arial"/>
        </w:rPr>
      </w:pPr>
    </w:p>
    <w:p w:rsidR="00E14EC5" w:rsidRDefault="00E14EC5">
      <w:pPr>
        <w:tabs>
          <w:tab w:val="left" w:pos="851"/>
        </w:tabs>
        <w:jc w:val="both"/>
        <w:rPr>
          <w:rFonts w:ascii="Arial" w:hAnsi="Arial" w:cs="Arial"/>
        </w:rPr>
      </w:pPr>
    </w:p>
    <w:p w:rsidR="00E14EC5" w:rsidRDefault="007C197A">
      <w:pPr>
        <w:jc w:val="both"/>
      </w:pPr>
      <w:r>
        <w:t xml:space="preserve">Communauté de Communes du </w:t>
      </w:r>
      <w:proofErr w:type="spellStart"/>
      <w:r>
        <w:t>Saulnois</w:t>
      </w:r>
      <w:proofErr w:type="spellEnd"/>
    </w:p>
    <w:p w:rsidR="00E14EC5" w:rsidRDefault="007C197A">
      <w:pPr>
        <w:jc w:val="both"/>
      </w:pPr>
      <w:r>
        <w:t>14 ter</w:t>
      </w:r>
      <w:r w:rsidR="00897A08">
        <w:t>,</w:t>
      </w:r>
      <w:r>
        <w:t xml:space="preserve"> place de la Saline</w:t>
      </w:r>
    </w:p>
    <w:p w:rsidR="00E14EC5" w:rsidRDefault="007C197A">
      <w:pPr>
        <w:jc w:val="both"/>
      </w:pPr>
      <w:r>
        <w:t>57170 CHÂTEAU-SALINS</w:t>
      </w:r>
    </w:p>
    <w:p w:rsidR="00E14EC5" w:rsidRDefault="007C197A">
      <w:pPr>
        <w:jc w:val="both"/>
      </w:pPr>
      <w:r>
        <w:t>Tél : 08.87.05.11.11</w:t>
      </w:r>
    </w:p>
    <w:p w:rsidR="00E14EC5" w:rsidRDefault="007C197A">
      <w:pPr>
        <w:jc w:val="both"/>
      </w:pPr>
      <w:r>
        <w:t xml:space="preserve">Mail : </w:t>
      </w:r>
      <w:hyperlink r:id="rId29">
        <w:r>
          <w:rPr>
            <w:rStyle w:val="Lienhypertexte"/>
          </w:rPr>
          <w:t>administration@cc-saulnois.fr</w:t>
        </w:r>
      </w:hyperlink>
    </w:p>
    <w:p w:rsidR="00E14EC5" w:rsidRDefault="00E14EC5">
      <w:pPr>
        <w:tabs>
          <w:tab w:val="left" w:pos="851"/>
        </w:tabs>
        <w:jc w:val="both"/>
        <w:rPr>
          <w:rFonts w:ascii="Arial" w:hAnsi="Arial" w:cs="Arial"/>
        </w:rPr>
      </w:pPr>
    </w:p>
    <w:p w:rsidR="00E14EC5" w:rsidRDefault="00E14EC5">
      <w:pPr>
        <w:pStyle w:val="fcase2metab"/>
        <w:ind w:left="0" w:firstLine="0"/>
        <w:rPr>
          <w:rFonts w:ascii="Arial" w:hAnsi="Arial" w:cs="Arial"/>
        </w:rPr>
      </w:pPr>
    </w:p>
    <w:p w:rsidR="00E14EC5" w:rsidRDefault="007C197A">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E14EC5" w:rsidRDefault="00E14EC5">
      <w:pPr>
        <w:tabs>
          <w:tab w:val="left" w:pos="720"/>
          <w:tab w:val="left" w:pos="851"/>
        </w:tabs>
        <w:jc w:val="both"/>
        <w:rPr>
          <w:rFonts w:ascii="Arial" w:hAnsi="Arial" w:cs="Arial"/>
        </w:rPr>
      </w:pPr>
    </w:p>
    <w:p w:rsidR="00E14EC5" w:rsidRDefault="007C197A">
      <w:pPr>
        <w:rPr>
          <w:rFonts w:ascii="Arial" w:hAnsi="Arial" w:cs="Arial"/>
        </w:rPr>
      </w:pPr>
      <w:r>
        <w:rPr>
          <w:rFonts w:ascii="Arial" w:hAnsi="Arial" w:cs="Arial"/>
          <w:b/>
        </w:rPr>
        <w:t xml:space="preserve">SGC SARREBOURG </w:t>
      </w:r>
    </w:p>
    <w:p w:rsidR="00E14EC5" w:rsidRDefault="007C197A">
      <w:r>
        <w:t xml:space="preserve">12 rue de </w:t>
      </w:r>
      <w:proofErr w:type="spellStart"/>
      <w:r>
        <w:t>Luneville</w:t>
      </w:r>
      <w:proofErr w:type="spellEnd"/>
      <w:r>
        <w:t xml:space="preserve">, 57400 Sarrebourg </w:t>
      </w:r>
    </w:p>
    <w:p w:rsidR="00E14EC5" w:rsidRDefault="007C197A">
      <w:pPr>
        <w:pStyle w:val="Corpsdetexte"/>
        <w:rPr>
          <w:b w:val="0"/>
          <w:sz w:val="20"/>
        </w:rPr>
      </w:pPr>
      <w:r>
        <w:rPr>
          <w:b w:val="0"/>
          <w:sz w:val="20"/>
        </w:rPr>
        <w:t>Téléphone : 03 87 23 72 00</w:t>
      </w:r>
    </w:p>
    <w:p w:rsidR="00E14EC5" w:rsidRDefault="00C77C4E">
      <w:pPr>
        <w:pStyle w:val="Corpsdetexte"/>
      </w:pPr>
      <w:hyperlink r:id="rId30">
        <w:r w:rsidR="007C197A">
          <w:rPr>
            <w:rStyle w:val="Lienhypertexte"/>
            <w:b w:val="0"/>
            <w:sz w:val="20"/>
          </w:rPr>
          <w:t>scg.sarrebourg@dgfip.finances.gouv.fr</w:t>
        </w:r>
      </w:hyperlink>
    </w:p>
    <w:p w:rsidR="00E14EC5" w:rsidRDefault="00E14EC5">
      <w:pPr>
        <w:pStyle w:val="fcase2metab"/>
        <w:rPr>
          <w:rFonts w:ascii="Arial" w:hAnsi="Arial" w:cs="Arial"/>
        </w:rPr>
      </w:pPr>
    </w:p>
    <w:p w:rsidR="00E14EC5" w:rsidRDefault="00E14EC5">
      <w:pPr>
        <w:pStyle w:val="fcase2metab"/>
        <w:rPr>
          <w:rFonts w:ascii="Arial" w:hAnsi="Arial" w:cs="Arial"/>
        </w:rPr>
      </w:pPr>
    </w:p>
    <w:p w:rsidR="00E14EC5" w:rsidRDefault="007C197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E14EC5" w:rsidRDefault="00E14EC5">
      <w:pPr>
        <w:tabs>
          <w:tab w:val="left" w:pos="851"/>
        </w:tabs>
      </w:pPr>
    </w:p>
    <w:p w:rsidR="00E14EC5" w:rsidRDefault="00E14EC5">
      <w:pPr>
        <w:tabs>
          <w:tab w:val="left" w:pos="851"/>
        </w:tabs>
      </w:pPr>
    </w:p>
    <w:p w:rsidR="00E14EC5" w:rsidRDefault="00E14EC5">
      <w:pPr>
        <w:tabs>
          <w:tab w:val="left" w:pos="851"/>
        </w:tabs>
      </w:pPr>
    </w:p>
    <w:p w:rsidR="00E14EC5" w:rsidRDefault="00E14EC5">
      <w:pPr>
        <w:tabs>
          <w:tab w:val="left" w:pos="851"/>
        </w:tabs>
      </w:pPr>
    </w:p>
    <w:p w:rsidR="00E14EC5" w:rsidRDefault="007C197A">
      <w:pPr>
        <w:tabs>
          <w:tab w:val="left" w:pos="851"/>
        </w:tabs>
        <w:ind w:left="6804"/>
        <w:jc w:val="both"/>
        <w:rPr>
          <w:rFonts w:ascii="Arial" w:hAnsi="Arial" w:cs="Arial"/>
          <w:i/>
          <w:sz w:val="18"/>
          <w:szCs w:val="18"/>
        </w:rPr>
      </w:pPr>
      <w:r>
        <w:rPr>
          <w:rFonts w:ascii="Arial" w:hAnsi="Arial" w:cs="Arial"/>
        </w:rPr>
        <w:t>Signature</w:t>
      </w:r>
    </w:p>
    <w:p w:rsidR="00E14EC5" w:rsidRDefault="00E14EC5">
      <w:pPr>
        <w:tabs>
          <w:tab w:val="left" w:pos="851"/>
        </w:tabs>
        <w:ind w:left="4820"/>
        <w:jc w:val="center"/>
        <w:rPr>
          <w:rFonts w:ascii="Arial" w:hAnsi="Arial" w:cs="Arial"/>
          <w:i/>
          <w:sz w:val="18"/>
          <w:szCs w:val="18"/>
        </w:rPr>
      </w:pPr>
    </w:p>
    <w:p w:rsidR="00E14EC5" w:rsidRDefault="007C197A">
      <w:pPr>
        <w:tabs>
          <w:tab w:val="left" w:pos="518"/>
        </w:tabs>
        <w:rPr>
          <w:rFonts w:ascii="Avenir LT Std 55 Roman;Calibri" w:hAnsi="Avenir LT Std 55 Roman;Calibri" w:cs="Avenir LT Std 55 Roman;Calibri"/>
          <w:b/>
          <w:bCs/>
          <w:sz w:val="18"/>
          <w:szCs w:val="18"/>
        </w:rPr>
      </w:pP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t xml:space="preserve">Le Président de la Communauté de </w:t>
      </w:r>
    </w:p>
    <w:p w:rsidR="00E14EC5" w:rsidRDefault="007C197A">
      <w:pPr>
        <w:tabs>
          <w:tab w:val="left" w:pos="518"/>
        </w:tabs>
        <w:rPr>
          <w:rFonts w:ascii="Avenir LT Std 55 Roman;Calibri" w:hAnsi="Avenir LT Std 55 Roman;Calibri" w:cs="Avenir LT Std 55 Roman;Calibri"/>
          <w:b/>
          <w:bCs/>
          <w:sz w:val="18"/>
          <w:szCs w:val="18"/>
        </w:rPr>
      </w:pP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r>
      <w:r>
        <w:rPr>
          <w:rFonts w:ascii="Avenir LT Std 55 Roman;Calibri" w:hAnsi="Avenir LT Std 55 Roman;Calibri" w:cs="Avenir LT Std 55 Roman;Calibri"/>
          <w:b/>
          <w:bCs/>
          <w:sz w:val="18"/>
          <w:szCs w:val="18"/>
        </w:rPr>
        <w:tab/>
        <w:t xml:space="preserve">Communes du </w:t>
      </w:r>
      <w:proofErr w:type="spellStart"/>
      <w:r>
        <w:rPr>
          <w:rFonts w:ascii="Avenir LT Std 55 Roman;Calibri" w:hAnsi="Avenir LT Std 55 Roman;Calibri" w:cs="Avenir LT Std 55 Roman;Calibri"/>
          <w:b/>
          <w:bCs/>
          <w:sz w:val="18"/>
          <w:szCs w:val="18"/>
        </w:rPr>
        <w:t>Saulnois</w:t>
      </w:r>
      <w:proofErr w:type="spellEnd"/>
      <w:r>
        <w:rPr>
          <w:rFonts w:ascii="Avenir LT Std 55 Roman;Calibri" w:hAnsi="Avenir LT Std 55 Roman;Calibri" w:cs="Avenir LT Std 55 Roman;Calibri"/>
          <w:b/>
          <w:bCs/>
          <w:sz w:val="18"/>
          <w:szCs w:val="18"/>
        </w:rPr>
        <w:t>,</w:t>
      </w:r>
    </w:p>
    <w:p w:rsidR="00E14EC5" w:rsidRDefault="00E14EC5">
      <w:pPr>
        <w:tabs>
          <w:tab w:val="left" w:pos="518"/>
        </w:tabs>
        <w:rPr>
          <w:rFonts w:ascii="Avenir LT Std 55 Roman;Calibri" w:hAnsi="Avenir LT Std 55 Roman;Calibri" w:cs="Avenir LT Std 55 Roman;Calibri"/>
          <w:b/>
          <w:bCs/>
          <w:sz w:val="18"/>
          <w:szCs w:val="18"/>
        </w:rPr>
      </w:pPr>
    </w:p>
    <w:p w:rsidR="00E14EC5" w:rsidRDefault="00E14EC5">
      <w:pPr>
        <w:tabs>
          <w:tab w:val="left" w:pos="518"/>
        </w:tabs>
        <w:rPr>
          <w:rFonts w:ascii="Avenir LT Std 55 Roman;Calibri" w:hAnsi="Avenir LT Std 55 Roman;Calibri" w:cs="Avenir LT Std 55 Roman;Calibri"/>
          <w:b/>
          <w:bCs/>
          <w:sz w:val="18"/>
          <w:szCs w:val="18"/>
        </w:rPr>
      </w:pPr>
    </w:p>
    <w:p w:rsidR="00E14EC5" w:rsidRDefault="00E14EC5">
      <w:pPr>
        <w:tabs>
          <w:tab w:val="left" w:pos="518"/>
        </w:tabs>
        <w:rPr>
          <w:rFonts w:ascii="Avenir LT Std 55 Roman;Calibri" w:hAnsi="Avenir LT Std 55 Roman;Calibri" w:cs="Avenir LT Std 55 Roman;Calibri"/>
          <w:b/>
          <w:bCs/>
          <w:sz w:val="18"/>
          <w:szCs w:val="18"/>
        </w:rPr>
      </w:pPr>
    </w:p>
    <w:p w:rsidR="00E14EC5" w:rsidRDefault="00E14EC5">
      <w:pPr>
        <w:tabs>
          <w:tab w:val="left" w:pos="518"/>
        </w:tabs>
        <w:rPr>
          <w:rFonts w:ascii="Avenir LT Std 55 Roman;Calibri" w:hAnsi="Avenir LT Std 55 Roman;Calibri" w:cs="Avenir LT Std 55 Roman;Calibri"/>
          <w:b/>
          <w:bCs/>
          <w:sz w:val="18"/>
          <w:szCs w:val="18"/>
        </w:rPr>
      </w:pPr>
    </w:p>
    <w:p w:rsidR="00E14EC5" w:rsidRDefault="007C197A">
      <w:pPr>
        <w:tabs>
          <w:tab w:val="left" w:pos="518"/>
        </w:tabs>
        <w:rPr>
          <w:rFonts w:ascii="Avenir LT Std 55 Roman;Calibri" w:hAnsi="Avenir LT Std 55 Roman;Calibri" w:cs="Avenir LT Std 55 Roman;Calibri"/>
          <w:b/>
          <w:bCs/>
          <w:sz w:val="18"/>
          <w:szCs w:val="18"/>
        </w:rPr>
      </w:pP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r>
      <w:r>
        <w:rPr>
          <w:rFonts w:ascii="Arial" w:hAnsi="Arial" w:cs="Arial"/>
          <w:b/>
          <w:bCs/>
          <w:i/>
          <w:sz w:val="18"/>
          <w:szCs w:val="18"/>
        </w:rPr>
        <w:tab/>
        <w:t>Jérôme END</w:t>
      </w:r>
    </w:p>
    <w:p w:rsidR="00E14EC5" w:rsidRDefault="00E14EC5">
      <w:pPr>
        <w:tabs>
          <w:tab w:val="left" w:pos="851"/>
        </w:tabs>
        <w:jc w:val="both"/>
        <w:rPr>
          <w:b/>
          <w:bCs/>
        </w:rPr>
      </w:pPr>
    </w:p>
    <w:p w:rsidR="00E14EC5" w:rsidRDefault="00E14EC5">
      <w:pPr>
        <w:tabs>
          <w:tab w:val="left" w:pos="851"/>
        </w:tabs>
        <w:jc w:val="both"/>
      </w:pPr>
    </w:p>
    <w:p w:rsidR="00E14EC5" w:rsidRDefault="00E14EC5">
      <w:pPr>
        <w:tabs>
          <w:tab w:val="left" w:pos="851"/>
        </w:tabs>
        <w:jc w:val="both"/>
      </w:pPr>
    </w:p>
    <w:p w:rsidR="00E14EC5" w:rsidRDefault="00E14EC5">
      <w:pPr>
        <w:tabs>
          <w:tab w:val="left" w:pos="851"/>
        </w:tabs>
        <w:jc w:val="both"/>
      </w:pPr>
    </w:p>
    <w:p w:rsidR="00E14EC5" w:rsidRDefault="00E14EC5">
      <w:pPr>
        <w:tabs>
          <w:tab w:val="left" w:pos="851"/>
        </w:tabs>
        <w:jc w:val="both"/>
      </w:pPr>
    </w:p>
    <w:p w:rsidR="00E14EC5" w:rsidRDefault="00E14EC5">
      <w:pPr>
        <w:tabs>
          <w:tab w:val="left" w:pos="851"/>
        </w:tabs>
        <w:jc w:val="both"/>
      </w:pPr>
    </w:p>
    <w:p w:rsidR="00E14EC5" w:rsidRDefault="00E14EC5">
      <w:pPr>
        <w:tabs>
          <w:tab w:val="left" w:pos="851"/>
        </w:tabs>
        <w:jc w:val="both"/>
      </w:pPr>
    </w:p>
    <w:p w:rsidR="00E14EC5" w:rsidRDefault="00E14EC5">
      <w:pPr>
        <w:tabs>
          <w:tab w:val="left" w:pos="851"/>
        </w:tabs>
        <w:rPr>
          <w:rFonts w:ascii="Arial" w:hAnsi="Arial" w:cs="Arial"/>
        </w:rPr>
      </w:pPr>
    </w:p>
    <w:p w:rsidR="00E14EC5" w:rsidRDefault="00E14EC5">
      <w:pPr>
        <w:tabs>
          <w:tab w:val="left" w:pos="851"/>
        </w:tabs>
        <w:rPr>
          <w:rFonts w:ascii="Arial" w:hAnsi="Arial" w:cs="Arial"/>
        </w:rPr>
      </w:pPr>
    </w:p>
    <w:p w:rsidR="00BA3068" w:rsidRDefault="00BA3068">
      <w:pPr>
        <w:rPr>
          <w:rFonts w:ascii="Arial" w:hAnsi="Arial" w:cs="Arial"/>
        </w:rPr>
      </w:pPr>
      <w:r>
        <w:rPr>
          <w:rFonts w:ascii="Arial" w:hAnsi="Arial" w:cs="Arial"/>
        </w:rPr>
        <w:br w:type="page"/>
      </w:r>
    </w:p>
    <w:p w:rsidR="00E14EC5" w:rsidRDefault="00E14EC5">
      <w:pPr>
        <w:tabs>
          <w:tab w:val="left" w:pos="851"/>
        </w:tabs>
        <w:rPr>
          <w:rFonts w:ascii="Arial" w:hAnsi="Arial" w:cs="Arial"/>
        </w:rPr>
      </w:pPr>
    </w:p>
    <w:p w:rsidR="00BA3068" w:rsidRPr="00BA3068" w:rsidRDefault="00BA3068" w:rsidP="00BA3068">
      <w:pPr>
        <w:pStyle w:val="Titre8"/>
        <w:rPr>
          <w:sz w:val="32"/>
        </w:rPr>
      </w:pPr>
      <w:r w:rsidRPr="00BA3068">
        <w:rPr>
          <w:sz w:val="32"/>
        </w:rPr>
        <w:t>Annexe à l’Acte d’Engagement</w:t>
      </w:r>
    </w:p>
    <w:p w:rsidR="00BA3068" w:rsidRDefault="00BA3068" w:rsidP="00BA3068">
      <w:pPr>
        <w:tabs>
          <w:tab w:val="left" w:pos="851"/>
          <w:tab w:val="left" w:pos="3402"/>
        </w:tabs>
        <w:spacing w:before="120" w:after="120"/>
        <w:jc w:val="both"/>
        <w:rPr>
          <w:rFonts w:ascii="Arial" w:hAnsi="Arial" w:cs="Arial"/>
          <w:sz w:val="16"/>
          <w:szCs w:val="16"/>
        </w:rPr>
      </w:pPr>
    </w:p>
    <w:p w:rsidR="00BA3068" w:rsidRPr="00BA3068" w:rsidRDefault="00BA3068" w:rsidP="00BA3068">
      <w:pPr>
        <w:tabs>
          <w:tab w:val="left" w:pos="851"/>
          <w:tab w:val="left" w:pos="3402"/>
        </w:tabs>
        <w:spacing w:before="120" w:after="120"/>
        <w:jc w:val="both"/>
        <w:rPr>
          <w:rFonts w:ascii="Arial" w:hAnsi="Arial" w:cs="Arial"/>
          <w:sz w:val="22"/>
          <w:szCs w:val="16"/>
        </w:rPr>
      </w:pPr>
      <w:r w:rsidRPr="00BA3068">
        <w:rPr>
          <w:rFonts w:ascii="Arial" w:hAnsi="Arial" w:cs="Arial"/>
          <w:sz w:val="22"/>
          <w:szCs w:val="16"/>
        </w:rPr>
        <w:t>L’engagement d’Insertion</w:t>
      </w:r>
    </w:p>
    <w:p w:rsidR="00BA3068" w:rsidRDefault="00BA3068" w:rsidP="00BA3068">
      <w:pPr>
        <w:tabs>
          <w:tab w:val="left" w:pos="851"/>
          <w:tab w:val="left" w:pos="3402"/>
        </w:tabs>
        <w:spacing w:before="120" w:after="120"/>
        <w:jc w:val="both"/>
        <w:rPr>
          <w:rFonts w:ascii="Arial" w:hAnsi="Arial" w:cs="Arial"/>
          <w:szCs w:val="16"/>
        </w:rPr>
      </w:pPr>
      <w:r>
        <w:rPr>
          <w:rFonts w:ascii="Arial" w:hAnsi="Arial" w:cs="Arial"/>
          <w:szCs w:val="16"/>
        </w:rPr>
        <w:t>___________________________________________________________________________________________</w:t>
      </w:r>
    </w:p>
    <w:p w:rsidR="00BA3068" w:rsidRDefault="00BA3068" w:rsidP="00BA3068">
      <w:pPr>
        <w:tabs>
          <w:tab w:val="left" w:pos="851"/>
          <w:tab w:val="left" w:pos="3402"/>
        </w:tabs>
        <w:spacing w:before="120" w:after="120"/>
        <w:jc w:val="both"/>
        <w:rPr>
          <w:rFonts w:ascii="Arial" w:hAnsi="Arial" w:cs="Arial"/>
          <w:szCs w:val="16"/>
        </w:rPr>
      </w:pPr>
    </w:p>
    <w:p w:rsidR="00BA3068" w:rsidRDefault="00BA3068" w:rsidP="00BA3068">
      <w:pPr>
        <w:tabs>
          <w:tab w:val="left" w:pos="851"/>
          <w:tab w:val="left" w:pos="3402"/>
        </w:tabs>
        <w:spacing w:before="120" w:after="120"/>
        <w:jc w:val="both"/>
        <w:rPr>
          <w:rFonts w:ascii="Arial" w:hAnsi="Arial" w:cs="Arial"/>
          <w:szCs w:val="16"/>
        </w:rPr>
      </w:pP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szCs w:val="16"/>
        </w:rPr>
        <w:t>Je soussigné(e),</w:t>
      </w: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szCs w:val="16"/>
        </w:rPr>
        <w:t>Nom du signataire : __________________________________________________</w:t>
      </w: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szCs w:val="16"/>
        </w:rPr>
        <w:t>Prénom : __________________________________________________</w:t>
      </w: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szCs w:val="16"/>
        </w:rPr>
        <w:t>Qualité : __________________________________________________</w:t>
      </w:r>
    </w:p>
    <w:p w:rsidR="00BA3068" w:rsidRDefault="00BA3068" w:rsidP="00BA3068">
      <w:pPr>
        <w:tabs>
          <w:tab w:val="left" w:pos="851"/>
          <w:tab w:val="left" w:pos="3402"/>
        </w:tabs>
        <w:spacing w:before="120" w:after="120"/>
        <w:jc w:val="both"/>
        <w:rPr>
          <w:rFonts w:ascii="Arial" w:hAnsi="Arial" w:cs="Arial"/>
          <w:szCs w:val="16"/>
        </w:rPr>
      </w:pPr>
    </w:p>
    <w:p w:rsidR="00BA3068" w:rsidRDefault="00BA3068" w:rsidP="00BA3068">
      <w:pPr>
        <w:tabs>
          <w:tab w:val="left" w:pos="851"/>
          <w:tab w:val="left" w:pos="3402"/>
        </w:tabs>
        <w:spacing w:before="120" w:after="120"/>
        <w:jc w:val="both"/>
        <w:rPr>
          <w:rFonts w:ascii="Arial" w:hAnsi="Arial" w:cs="Arial"/>
          <w:szCs w:val="16"/>
        </w:rPr>
      </w:pP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b/>
          <w:szCs w:val="16"/>
        </w:rPr>
        <w:t>DECLARE</w:t>
      </w:r>
      <w:r w:rsidRPr="00BA3068">
        <w:rPr>
          <w:rFonts w:ascii="Arial" w:hAnsi="Arial" w:cs="Arial"/>
          <w:szCs w:val="16"/>
        </w:rPr>
        <w:t xml:space="preserve"> avoir pris connaissance du cahier des clauses administratives particulières et de son annexe n°1</w:t>
      </w:r>
      <w:r>
        <w:rPr>
          <w:rFonts w:ascii="Arial" w:hAnsi="Arial" w:cs="Arial"/>
          <w:szCs w:val="16"/>
        </w:rPr>
        <w:t xml:space="preserve"> </w:t>
      </w:r>
      <w:r w:rsidRPr="00BA3068">
        <w:rPr>
          <w:rFonts w:ascii="Arial" w:hAnsi="Arial" w:cs="Arial"/>
          <w:szCs w:val="16"/>
        </w:rPr>
        <w:t>et notamment des dispositions relatives à l’action obligatoire d’insertion en faveur de personnes rencontrant des difficultés</w:t>
      </w:r>
      <w:r>
        <w:rPr>
          <w:rFonts w:ascii="Arial" w:hAnsi="Arial" w:cs="Arial"/>
          <w:szCs w:val="16"/>
        </w:rPr>
        <w:t xml:space="preserve"> </w:t>
      </w:r>
      <w:r w:rsidRPr="00BA3068">
        <w:rPr>
          <w:rFonts w:ascii="Arial" w:hAnsi="Arial" w:cs="Arial"/>
          <w:szCs w:val="16"/>
        </w:rPr>
        <w:t>sociales ou professionnelles particulières.</w:t>
      </w:r>
    </w:p>
    <w:p w:rsidR="00BA3068" w:rsidRDefault="00BA3068" w:rsidP="00BA3068">
      <w:pPr>
        <w:tabs>
          <w:tab w:val="left" w:pos="851"/>
          <w:tab w:val="left" w:pos="3402"/>
        </w:tabs>
        <w:spacing w:before="120" w:after="120"/>
        <w:jc w:val="both"/>
        <w:rPr>
          <w:rFonts w:ascii="Arial" w:hAnsi="Arial" w:cs="Arial"/>
          <w:szCs w:val="16"/>
        </w:rPr>
      </w:pPr>
    </w:p>
    <w:p w:rsidR="00BA3068" w:rsidRPr="00BA3068" w:rsidRDefault="00BA3068" w:rsidP="00BA3068">
      <w:pPr>
        <w:tabs>
          <w:tab w:val="left" w:pos="851"/>
          <w:tab w:val="left" w:pos="3402"/>
        </w:tabs>
        <w:spacing w:before="120" w:after="120"/>
        <w:jc w:val="both"/>
        <w:rPr>
          <w:rFonts w:ascii="Arial" w:hAnsi="Arial" w:cs="Arial"/>
          <w:szCs w:val="16"/>
        </w:rPr>
      </w:pPr>
      <w:r w:rsidRPr="00BA3068">
        <w:rPr>
          <w:rFonts w:ascii="Arial" w:hAnsi="Arial" w:cs="Arial"/>
          <w:b/>
          <w:szCs w:val="16"/>
        </w:rPr>
        <w:t>M’ENGAGE</w:t>
      </w:r>
      <w:r w:rsidRPr="00BA3068">
        <w:rPr>
          <w:rFonts w:ascii="Arial" w:hAnsi="Arial" w:cs="Arial"/>
          <w:szCs w:val="16"/>
        </w:rPr>
        <w:t>, si je suis déclaré attributaire du marché comportant une obligation d’insertion, à :</w:t>
      </w:r>
    </w:p>
    <w:p w:rsidR="00BA3068" w:rsidRDefault="00BA3068" w:rsidP="00BA3068">
      <w:pPr>
        <w:pStyle w:val="Paragraphedeliste"/>
        <w:numPr>
          <w:ilvl w:val="0"/>
          <w:numId w:val="6"/>
        </w:numPr>
        <w:tabs>
          <w:tab w:val="left" w:pos="851"/>
          <w:tab w:val="left" w:pos="3402"/>
        </w:tabs>
        <w:spacing w:before="120" w:after="120"/>
        <w:jc w:val="both"/>
        <w:rPr>
          <w:rFonts w:ascii="Arial" w:hAnsi="Arial" w:cs="Arial"/>
          <w:szCs w:val="16"/>
        </w:rPr>
      </w:pPr>
      <w:r w:rsidRPr="00BA3068">
        <w:rPr>
          <w:rFonts w:ascii="Arial" w:hAnsi="Arial" w:cs="Arial"/>
          <w:szCs w:val="16"/>
        </w:rPr>
        <w:t>réserver, dans l’exécution du marché concerné, un nombre d’heures d’insertion, sur la durée du chantier, au moins égal à celui indiqué dans l’annexe 1 du cahier des clauses administratives particulières ;</w:t>
      </w:r>
    </w:p>
    <w:p w:rsidR="00BA3068" w:rsidRDefault="00BA3068" w:rsidP="00BA3068">
      <w:pPr>
        <w:pStyle w:val="Paragraphedeliste"/>
        <w:tabs>
          <w:tab w:val="left" w:pos="851"/>
          <w:tab w:val="left" w:pos="3402"/>
        </w:tabs>
        <w:spacing w:before="120" w:after="120"/>
        <w:jc w:val="both"/>
        <w:rPr>
          <w:rFonts w:ascii="Arial" w:hAnsi="Arial" w:cs="Arial"/>
          <w:szCs w:val="16"/>
        </w:rPr>
      </w:pPr>
    </w:p>
    <w:p w:rsidR="00BA3068" w:rsidRDefault="00BA3068" w:rsidP="00BA3068">
      <w:pPr>
        <w:pStyle w:val="Paragraphedeliste"/>
        <w:numPr>
          <w:ilvl w:val="0"/>
          <w:numId w:val="6"/>
        </w:numPr>
        <w:tabs>
          <w:tab w:val="left" w:pos="851"/>
          <w:tab w:val="left" w:pos="3402"/>
        </w:tabs>
        <w:spacing w:before="120" w:after="120"/>
        <w:jc w:val="both"/>
        <w:rPr>
          <w:rFonts w:ascii="Arial" w:hAnsi="Arial" w:cs="Arial"/>
          <w:szCs w:val="16"/>
        </w:rPr>
      </w:pPr>
      <w:r w:rsidRPr="00BA3068">
        <w:rPr>
          <w:rFonts w:ascii="Arial" w:hAnsi="Arial" w:cs="Arial"/>
          <w:szCs w:val="16"/>
        </w:rPr>
        <w:t>à prendre contact avec le référent clause d'insertion désigné dans le CCAP, afin de préciser les modalités de mise en œuvre de la clause ;</w:t>
      </w:r>
    </w:p>
    <w:p w:rsidR="00BA3068" w:rsidRPr="00BA3068" w:rsidRDefault="00BA3068" w:rsidP="00BA3068">
      <w:pPr>
        <w:pStyle w:val="Paragraphedeliste"/>
        <w:rPr>
          <w:rFonts w:ascii="Arial" w:hAnsi="Arial" w:cs="Arial"/>
          <w:szCs w:val="16"/>
        </w:rPr>
      </w:pPr>
    </w:p>
    <w:p w:rsidR="00BA3068" w:rsidRPr="00BA3068" w:rsidRDefault="00BA3068" w:rsidP="00BA3068">
      <w:pPr>
        <w:pStyle w:val="Paragraphedeliste"/>
        <w:numPr>
          <w:ilvl w:val="0"/>
          <w:numId w:val="6"/>
        </w:numPr>
        <w:tabs>
          <w:tab w:val="left" w:pos="851"/>
          <w:tab w:val="left" w:pos="3402"/>
        </w:tabs>
        <w:spacing w:before="120" w:after="120"/>
        <w:jc w:val="both"/>
        <w:rPr>
          <w:rFonts w:ascii="Arial" w:hAnsi="Arial" w:cs="Arial"/>
          <w:szCs w:val="16"/>
        </w:rPr>
      </w:pPr>
      <w:r w:rsidRPr="00BA3068">
        <w:rPr>
          <w:rFonts w:ascii="Arial" w:hAnsi="Arial" w:cs="Arial"/>
          <w:szCs w:val="16"/>
        </w:rPr>
        <w:t xml:space="preserve">à fournir, à la demande de la Communauté de Communes du </w:t>
      </w:r>
      <w:proofErr w:type="spellStart"/>
      <w:r w:rsidRPr="00BA3068">
        <w:rPr>
          <w:rFonts w:ascii="Arial" w:hAnsi="Arial" w:cs="Arial"/>
          <w:szCs w:val="16"/>
        </w:rPr>
        <w:t>Saulnois</w:t>
      </w:r>
      <w:proofErr w:type="spellEnd"/>
      <w:r w:rsidRPr="00BA3068">
        <w:rPr>
          <w:rFonts w:ascii="Arial" w:hAnsi="Arial" w:cs="Arial"/>
          <w:szCs w:val="16"/>
        </w:rPr>
        <w:t>, ou à la Maison de l’emploi du Sud Mosellan, et dans le délai qui me sera imparti, toutes informations utiles à l’appréciation de la réalisation de l’action d’insertion.</w:t>
      </w:r>
    </w:p>
    <w:p w:rsidR="00BA3068" w:rsidRDefault="00BA3068" w:rsidP="00BA3068">
      <w:pPr>
        <w:tabs>
          <w:tab w:val="left" w:pos="851"/>
          <w:tab w:val="left" w:pos="3402"/>
        </w:tabs>
        <w:spacing w:before="120" w:after="120"/>
        <w:jc w:val="both"/>
        <w:rPr>
          <w:rFonts w:ascii="Arial" w:hAnsi="Arial" w:cs="Arial"/>
          <w:szCs w:val="16"/>
        </w:rPr>
      </w:pPr>
    </w:p>
    <w:p w:rsidR="00BA3068" w:rsidRDefault="00BA3068" w:rsidP="00BA3068">
      <w:pPr>
        <w:tabs>
          <w:tab w:val="left" w:pos="851"/>
          <w:tab w:val="left" w:pos="3402"/>
        </w:tabs>
        <w:spacing w:before="120" w:after="120"/>
        <w:jc w:val="both"/>
        <w:rPr>
          <w:rFonts w:ascii="Arial" w:hAnsi="Arial" w:cs="Arial"/>
          <w:szCs w:val="16"/>
        </w:rPr>
      </w:pPr>
    </w:p>
    <w:p w:rsidR="00BA3068" w:rsidRDefault="00BA3068" w:rsidP="00BA3068">
      <w:pPr>
        <w:tabs>
          <w:tab w:val="left" w:pos="851"/>
          <w:tab w:val="left" w:pos="3402"/>
        </w:tabs>
        <w:spacing w:before="120" w:after="120"/>
        <w:jc w:val="both"/>
        <w:rPr>
          <w:rFonts w:ascii="Arial" w:hAnsi="Arial" w:cs="Arial"/>
          <w:szCs w:val="16"/>
        </w:rPr>
      </w:pPr>
    </w:p>
    <w:p w:rsidR="00BA3068" w:rsidRPr="00BA3068" w:rsidRDefault="00BA3068" w:rsidP="00BA3068">
      <w:pPr>
        <w:tabs>
          <w:tab w:val="left" w:pos="851"/>
          <w:tab w:val="left" w:pos="3402"/>
        </w:tabs>
        <w:spacing w:before="120" w:after="120"/>
        <w:jc w:val="center"/>
        <w:rPr>
          <w:rFonts w:ascii="Arial" w:hAnsi="Arial" w:cs="Arial"/>
          <w:b/>
          <w:szCs w:val="16"/>
        </w:rPr>
      </w:pPr>
      <w:r w:rsidRPr="00BA3068">
        <w:rPr>
          <w:rFonts w:ascii="Arial" w:hAnsi="Arial" w:cs="Arial"/>
          <w:b/>
          <w:szCs w:val="16"/>
        </w:rPr>
        <w:t>Pour le titulaire</w:t>
      </w:r>
    </w:p>
    <w:p w:rsidR="00E14EC5" w:rsidRPr="00BA3068" w:rsidRDefault="00BA3068" w:rsidP="00BA3068">
      <w:pPr>
        <w:tabs>
          <w:tab w:val="left" w:pos="851"/>
          <w:tab w:val="left" w:pos="3402"/>
        </w:tabs>
        <w:spacing w:before="120" w:after="120"/>
        <w:jc w:val="center"/>
        <w:rPr>
          <w:rFonts w:ascii="Arial" w:hAnsi="Arial" w:cs="Arial"/>
          <w:b/>
          <w:szCs w:val="16"/>
        </w:rPr>
      </w:pPr>
      <w:r w:rsidRPr="00BA3068">
        <w:rPr>
          <w:rFonts w:ascii="Arial" w:hAnsi="Arial" w:cs="Arial"/>
          <w:b/>
          <w:szCs w:val="16"/>
        </w:rPr>
        <w:t>(</w:t>
      </w:r>
      <w:proofErr w:type="gramStart"/>
      <w:r w:rsidRPr="00BA3068">
        <w:rPr>
          <w:rFonts w:ascii="Arial" w:hAnsi="Arial" w:cs="Arial"/>
          <w:b/>
          <w:szCs w:val="16"/>
        </w:rPr>
        <w:t>signature</w:t>
      </w:r>
      <w:proofErr w:type="gramEnd"/>
      <w:r w:rsidRPr="00BA3068">
        <w:rPr>
          <w:rFonts w:ascii="Arial" w:hAnsi="Arial" w:cs="Arial"/>
          <w:b/>
          <w:szCs w:val="16"/>
        </w:rPr>
        <w:t xml:space="preserve"> et cachet)</w:t>
      </w:r>
    </w:p>
    <w:sectPr w:rsidR="00E14EC5" w:rsidRPr="00BA3068">
      <w:type w:val="continuous"/>
      <w:pgSz w:w="11906" w:h="16838"/>
      <w:pgMar w:top="454"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BFE" w:rsidRDefault="007C197A">
      <w:r>
        <w:separator/>
      </w:r>
    </w:p>
  </w:endnote>
  <w:endnote w:type="continuationSeparator" w:id="0">
    <w:p w:rsidR="00604BFE" w:rsidRDefault="007C1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venir LT Std 55 Roman;Calibri">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9"/>
      <w:gridCol w:w="565"/>
      <w:gridCol w:w="164"/>
      <w:gridCol w:w="544"/>
    </w:tblGrid>
    <w:tr w:rsidR="00E14EC5">
      <w:trPr>
        <w:tblHeader/>
      </w:trPr>
      <w:tc>
        <w:tcPr>
          <w:tcW w:w="2906" w:type="dxa"/>
          <w:shd w:val="clear" w:color="auto" w:fill="66CCFF"/>
        </w:tcPr>
        <w:p w:rsidR="00E14EC5" w:rsidRDefault="007C197A">
          <w:pPr>
            <w:ind w:right="-638"/>
            <w:rPr>
              <w:rFonts w:ascii="Arial" w:hAnsi="Arial" w:cs="Arial"/>
              <w:b/>
              <w:i/>
            </w:rPr>
          </w:pPr>
          <w:r>
            <w:rPr>
              <w:rFonts w:ascii="Arial" w:hAnsi="Arial" w:cs="Arial"/>
              <w:b/>
            </w:rPr>
            <w:t>ATTRI1 – Acte d’engagement</w:t>
          </w:r>
        </w:p>
      </w:tc>
      <w:tc>
        <w:tcPr>
          <w:tcW w:w="5527" w:type="dxa"/>
          <w:shd w:val="clear" w:color="auto" w:fill="66CCFF"/>
        </w:tcPr>
        <w:p w:rsidR="00E14EC5" w:rsidRDefault="00BA3068">
          <w:pPr>
            <w:jc w:val="center"/>
            <w:rPr>
              <w:rFonts w:ascii="Arial" w:hAnsi="Arial" w:cs="Arial"/>
              <w:b/>
            </w:rPr>
          </w:pPr>
          <w:r>
            <w:rPr>
              <w:rFonts w:ascii="Arial" w:hAnsi="Arial" w:cs="Arial"/>
              <w:b/>
              <w:i/>
            </w:rPr>
            <w:t>2025-06</w:t>
          </w:r>
        </w:p>
      </w:tc>
      <w:tc>
        <w:tcPr>
          <w:tcW w:w="899" w:type="dxa"/>
          <w:shd w:val="clear" w:color="auto" w:fill="66CCFF"/>
        </w:tcPr>
        <w:p w:rsidR="00E14EC5" w:rsidRDefault="007C197A">
          <w:pPr>
            <w:tabs>
              <w:tab w:val="center" w:pos="1366"/>
              <w:tab w:val="right" w:pos="2733"/>
            </w:tabs>
          </w:pPr>
          <w:r>
            <w:rPr>
              <w:rFonts w:ascii="Arial" w:hAnsi="Arial" w:cs="Arial"/>
              <w:b/>
            </w:rPr>
            <w:t>Page :</w:t>
          </w:r>
        </w:p>
      </w:tc>
      <w:tc>
        <w:tcPr>
          <w:tcW w:w="565" w:type="dxa"/>
          <w:shd w:val="clear" w:color="auto" w:fill="66CCFF"/>
        </w:tcPr>
        <w:p w:rsidR="00E14EC5" w:rsidRDefault="007C197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C77C4E">
            <w:rPr>
              <w:rStyle w:val="Numrodepage"/>
              <w:rFonts w:cs="Arial"/>
              <w:b/>
              <w:noProof/>
            </w:rPr>
            <w:t>1</w:t>
          </w:r>
          <w:r>
            <w:rPr>
              <w:rStyle w:val="Numrodepage"/>
              <w:rFonts w:cs="Arial"/>
              <w:b/>
            </w:rPr>
            <w:fldChar w:fldCharType="end"/>
          </w:r>
        </w:p>
      </w:tc>
      <w:tc>
        <w:tcPr>
          <w:tcW w:w="164" w:type="dxa"/>
          <w:shd w:val="clear" w:color="auto" w:fill="66CCFF"/>
        </w:tcPr>
        <w:p w:rsidR="00E14EC5" w:rsidRDefault="007C197A">
          <w:pPr>
            <w:jc w:val="center"/>
          </w:pPr>
          <w:r>
            <w:rPr>
              <w:rFonts w:ascii="Arial" w:hAnsi="Arial" w:cs="Arial"/>
              <w:b/>
            </w:rPr>
            <w:t>/</w:t>
          </w:r>
        </w:p>
      </w:tc>
      <w:tc>
        <w:tcPr>
          <w:tcW w:w="544" w:type="dxa"/>
          <w:shd w:val="clear" w:color="auto" w:fill="66CCFF"/>
        </w:tcPr>
        <w:p w:rsidR="00E14EC5" w:rsidRDefault="007C197A">
          <w:pPr>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sidR="00C77C4E">
            <w:rPr>
              <w:rStyle w:val="Numrodepage"/>
              <w:rFonts w:cs="Arial"/>
              <w:b/>
              <w:noProof/>
            </w:rPr>
            <w:t>7</w:t>
          </w:r>
          <w:r>
            <w:rPr>
              <w:rStyle w:val="Numrodepage"/>
              <w:rFonts w:cs="Arial"/>
              <w:b/>
            </w:rPr>
            <w:fldChar w:fldCharType="end"/>
          </w:r>
        </w:p>
      </w:tc>
    </w:tr>
  </w:tbl>
  <w:p w:rsidR="00E14EC5" w:rsidRDefault="007C197A">
    <w:pPr>
      <w:jc w:val="center"/>
    </w:pPr>
    <w:r>
      <w:t>Version code de la commande publique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06" w:type="dxa"/>
      <w:tblLayout w:type="fixed"/>
      <w:tblCellMar>
        <w:left w:w="71" w:type="dxa"/>
        <w:right w:w="71" w:type="dxa"/>
      </w:tblCellMar>
      <w:tblLook w:val="0000" w:firstRow="0" w:lastRow="0" w:firstColumn="0" w:lastColumn="0" w:noHBand="0" w:noVBand="0"/>
    </w:tblPr>
    <w:tblGrid>
      <w:gridCol w:w="2906"/>
      <w:gridCol w:w="5528"/>
      <w:gridCol w:w="899"/>
      <w:gridCol w:w="565"/>
      <w:gridCol w:w="164"/>
      <w:gridCol w:w="544"/>
    </w:tblGrid>
    <w:tr w:rsidR="00E14EC5">
      <w:trPr>
        <w:tblHeader/>
      </w:trPr>
      <w:tc>
        <w:tcPr>
          <w:tcW w:w="2906" w:type="dxa"/>
          <w:shd w:val="clear" w:color="auto" w:fill="66CCFF"/>
        </w:tcPr>
        <w:p w:rsidR="00E14EC5" w:rsidRDefault="007C197A">
          <w:pPr>
            <w:ind w:right="-638"/>
            <w:rPr>
              <w:rFonts w:ascii="Arial" w:hAnsi="Arial" w:cs="Arial"/>
              <w:b/>
              <w:i/>
            </w:rPr>
          </w:pPr>
          <w:r>
            <w:rPr>
              <w:rFonts w:ascii="Arial" w:hAnsi="Arial" w:cs="Arial"/>
              <w:b/>
            </w:rPr>
            <w:t>ATTRI1 – Acte d’engagement</w:t>
          </w:r>
        </w:p>
      </w:tc>
      <w:tc>
        <w:tcPr>
          <w:tcW w:w="5527" w:type="dxa"/>
          <w:shd w:val="clear" w:color="auto" w:fill="66CCFF"/>
        </w:tcPr>
        <w:p w:rsidR="00E14EC5" w:rsidRDefault="007C197A">
          <w:pPr>
            <w:jc w:val="center"/>
            <w:rPr>
              <w:rFonts w:ascii="Arial" w:hAnsi="Arial" w:cs="Arial"/>
              <w:b/>
            </w:rPr>
          </w:pPr>
          <w:r>
            <w:rPr>
              <w:rFonts w:ascii="Arial" w:hAnsi="Arial" w:cs="Arial"/>
              <w:b/>
              <w:i/>
            </w:rPr>
            <w:t>2025-01</w:t>
          </w:r>
        </w:p>
      </w:tc>
      <w:tc>
        <w:tcPr>
          <w:tcW w:w="899" w:type="dxa"/>
          <w:shd w:val="clear" w:color="auto" w:fill="66CCFF"/>
        </w:tcPr>
        <w:p w:rsidR="00E14EC5" w:rsidRDefault="007C197A">
          <w:pPr>
            <w:tabs>
              <w:tab w:val="center" w:pos="1366"/>
              <w:tab w:val="right" w:pos="2733"/>
            </w:tabs>
          </w:pPr>
          <w:r>
            <w:rPr>
              <w:rFonts w:ascii="Arial" w:hAnsi="Arial" w:cs="Arial"/>
              <w:b/>
            </w:rPr>
            <w:t>Page :</w:t>
          </w:r>
        </w:p>
      </w:tc>
      <w:tc>
        <w:tcPr>
          <w:tcW w:w="565" w:type="dxa"/>
          <w:shd w:val="clear" w:color="auto" w:fill="66CCFF"/>
        </w:tcPr>
        <w:p w:rsidR="00E14EC5" w:rsidRDefault="007C197A">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4" w:type="dxa"/>
          <w:shd w:val="clear" w:color="auto" w:fill="66CCFF"/>
        </w:tcPr>
        <w:p w:rsidR="00E14EC5" w:rsidRDefault="007C197A">
          <w:pPr>
            <w:jc w:val="center"/>
          </w:pPr>
          <w:r>
            <w:rPr>
              <w:rFonts w:ascii="Arial" w:hAnsi="Arial" w:cs="Arial"/>
              <w:b/>
            </w:rPr>
            <w:t>/</w:t>
          </w:r>
        </w:p>
      </w:tc>
      <w:tc>
        <w:tcPr>
          <w:tcW w:w="544" w:type="dxa"/>
          <w:shd w:val="clear" w:color="auto" w:fill="66CCFF"/>
        </w:tcPr>
        <w:p w:rsidR="00E14EC5" w:rsidRDefault="007C197A">
          <w:pPr>
            <w:jc w:val="center"/>
          </w:pPr>
          <w:r>
            <w:rPr>
              <w:rStyle w:val="Numrodepage"/>
              <w:rFonts w:cs="Arial"/>
              <w:b/>
            </w:rPr>
            <w:fldChar w:fldCharType="begin"/>
          </w:r>
          <w:r>
            <w:rPr>
              <w:rStyle w:val="Numrodepage"/>
              <w:rFonts w:cs="Arial"/>
              <w:b/>
            </w:rPr>
            <w:instrText xml:space="preserve"> NUMPAGES </w:instrText>
          </w:r>
          <w:r>
            <w:rPr>
              <w:rStyle w:val="Numrodepage"/>
              <w:rFonts w:cs="Arial"/>
              <w:b/>
            </w:rPr>
            <w:fldChar w:fldCharType="separate"/>
          </w:r>
          <w:r w:rsidR="00C77C4E">
            <w:rPr>
              <w:rStyle w:val="Numrodepage"/>
              <w:rFonts w:cs="Arial"/>
              <w:b/>
              <w:noProof/>
            </w:rPr>
            <w:t>7</w:t>
          </w:r>
          <w:r>
            <w:rPr>
              <w:rStyle w:val="Numrodepage"/>
              <w:rFonts w:cs="Arial"/>
              <w:b/>
            </w:rPr>
            <w:fldChar w:fldCharType="end"/>
          </w:r>
        </w:p>
      </w:tc>
    </w:tr>
  </w:tbl>
  <w:p w:rsidR="00E14EC5" w:rsidRDefault="007C197A">
    <w:pPr>
      <w:jc w:val="center"/>
    </w:pPr>
    <w:r>
      <w:t>Version code de la commande publique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4EC5" w:rsidRDefault="007C197A">
      <w:r>
        <w:separator/>
      </w:r>
    </w:p>
  </w:footnote>
  <w:footnote w:type="continuationSeparator" w:id="0">
    <w:p w:rsidR="00E14EC5" w:rsidRDefault="007C197A">
      <w:r>
        <w:continuationSeparator/>
      </w:r>
    </w:p>
  </w:footnote>
  <w:footnote w:id="1">
    <w:p w:rsidR="00E14EC5" w:rsidRDefault="007C197A">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14EC5" w:rsidRDefault="007C197A">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E14EC5" w:rsidRDefault="007C197A">
      <w:pPr>
        <w:pStyle w:val="Notedebasdepage"/>
        <w:ind w:right="-1"/>
        <w:jc w:val="both"/>
      </w:pPr>
      <w:r>
        <w:rPr>
          <w:rStyle w:val="Caractresdenotedebasdepage"/>
        </w:rPr>
        <w:t>4 4 4 4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62E69"/>
    <w:multiLevelType w:val="multilevel"/>
    <w:tmpl w:val="76EE2840"/>
    <w:lvl w:ilvl="0">
      <w:start w:val="1"/>
      <w:numFmt w:val="bullet"/>
      <w:lvlText w:val=""/>
      <w:lvlJc w:val="left"/>
      <w:pPr>
        <w:tabs>
          <w:tab w:val="num" w:pos="927"/>
        </w:tabs>
        <w:ind w:left="927"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DA22A2"/>
    <w:multiLevelType w:val="multilevel"/>
    <w:tmpl w:val="9320C8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40C93240"/>
    <w:multiLevelType w:val="multilevel"/>
    <w:tmpl w:val="F5E87F4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4EF426BF"/>
    <w:multiLevelType w:val="multilevel"/>
    <w:tmpl w:val="3766C362"/>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4">
    <w:nsid w:val="5CCB2FA6"/>
    <w:multiLevelType w:val="hybridMultilevel"/>
    <w:tmpl w:val="70A2904A"/>
    <w:lvl w:ilvl="0" w:tplc="3D86A500">
      <w:start w:val="3"/>
      <w:numFmt w:val="bullet"/>
      <w:lvlText w:val="-"/>
      <w:lvlJc w:val="left"/>
      <w:pPr>
        <w:ind w:left="720" w:hanging="360"/>
      </w:pPr>
      <w:rPr>
        <w:rFonts w:ascii="Arial Narrow" w:eastAsia="Calibri"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9C45817"/>
    <w:multiLevelType w:val="multilevel"/>
    <w:tmpl w:val="853CB500"/>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5"/>
  </w:num>
  <w:num w:numId="2">
    <w:abstractNumId w:val="0"/>
  </w:num>
  <w:num w:numId="3">
    <w:abstractNumId w:val="3"/>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567"/>
  <w:autoHyphenation/>
  <w:hyphenationZone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EC5"/>
    <w:rsid w:val="005C72DD"/>
    <w:rsid w:val="00604BFE"/>
    <w:rsid w:val="006840B9"/>
    <w:rsid w:val="007A5E10"/>
    <w:rsid w:val="007C197A"/>
    <w:rsid w:val="00897A08"/>
    <w:rsid w:val="00B5642A"/>
    <w:rsid w:val="00BA3068"/>
    <w:rsid w:val="00C77C4E"/>
    <w:rsid w:val="00E14EC5"/>
    <w:rsid w:val="00F0597A"/>
    <w:rsid w:val="00F433C7"/>
    <w:rsid w:val="00FF1DB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uiPriority w:val="99"/>
    <w:semiHidden/>
    <w:unhideWhenUsed/>
    <w:qFormat/>
    <w:rsid w:val="00CD185D"/>
    <w:rPr>
      <w:sz w:val="16"/>
      <w:szCs w:val="16"/>
    </w:rPr>
  </w:style>
  <w:style w:type="character" w:customStyle="1" w:styleId="CommentaireCar">
    <w:name w:val="Commentaire Car"/>
    <w:link w:val="Commentaire"/>
    <w:uiPriority w:val="99"/>
    <w:semiHidden/>
    <w:qFormat/>
    <w:rsid w:val="00CD185D"/>
    <w:rPr>
      <w:rFonts w:ascii="Univers" w:hAnsi="Univers" w:cs="Univers"/>
      <w:lang w:eastAsia="zh-CN"/>
    </w:rPr>
  </w:style>
  <w:style w:type="character" w:customStyle="1" w:styleId="En-tteCar">
    <w:name w:val="En-tête Car"/>
    <w:link w:val="En-tte"/>
    <w:qFormat/>
    <w:rsid w:val="00FE48C9"/>
    <w:rPr>
      <w:rFonts w:ascii="Univers" w:hAnsi="Univers" w:cs="Univers"/>
      <w:lang w:eastAsia="zh-CN"/>
    </w:rPr>
  </w:style>
  <w:style w:type="character" w:customStyle="1" w:styleId="PieddepageCar">
    <w:name w:val="Pied de page Car"/>
    <w:link w:val="Pieddepage"/>
    <w:qFormat/>
    <w:rsid w:val="00FE48C9"/>
    <w:rPr>
      <w:rFonts w:ascii="Univers" w:hAnsi="Univers" w:cs="Univers"/>
      <w:lang w:eastAsia="zh-CN"/>
    </w:rPr>
  </w:style>
  <w:style w:type="character" w:styleId="Numrodeligne">
    <w:name w:val="line number"/>
  </w:style>
  <w:style w:type="character" w:styleId="Lienhypertextesuivivisit">
    <w:name w:val="FollowedHyperlink"/>
    <w:rPr>
      <w:color w:val="800000"/>
      <w:u w:val="single"/>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user">
    <w:name w:val="Titre (user)"/>
    <w:basedOn w:val="Normal"/>
    <w:next w:val="Corpsdetexte"/>
    <w:qFormat/>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style>
  <w:style w:type="paragraph" w:customStyle="1" w:styleId="En-tteetpieddepageuser">
    <w:name w:val="En-tête et pied de page (user)"/>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user">
    <w:name w:val="Contenu de tableau (user)"/>
    <w:basedOn w:val="Normal"/>
    <w:qFormat/>
    <w:pPr>
      <w:suppressLineNumbers/>
    </w:pPr>
  </w:style>
  <w:style w:type="paragraph" w:customStyle="1" w:styleId="Titredetableauuser">
    <w:name w:val="Titre de tableau (user)"/>
    <w:basedOn w:val="Contenudetableauuser"/>
    <w:qFormat/>
    <w:pPr>
      <w:jc w:val="center"/>
    </w:pPr>
    <w:rPr>
      <w:b/>
      <w:bCs/>
    </w:rPr>
  </w:style>
  <w:style w:type="paragraph" w:styleId="Commentaire">
    <w:name w:val="annotation text"/>
    <w:basedOn w:val="Normal"/>
    <w:link w:val="CommentaireCar"/>
    <w:uiPriority w:val="99"/>
    <w:semiHidden/>
    <w:unhideWhenUsed/>
    <w:rsid w:val="00CD185D"/>
  </w:style>
  <w:style w:type="paragraph" w:customStyle="1" w:styleId="Default">
    <w:name w:val="Default"/>
    <w:qFormat/>
    <w:rsid w:val="005824AE"/>
    <w:rPr>
      <w:rFonts w:ascii="Arial" w:hAnsi="Arial" w:cs="Arial"/>
      <w:color w:val="000000"/>
      <w:sz w:val="24"/>
      <w:szCs w:val="24"/>
    </w:rPr>
  </w:style>
  <w:style w:type="paragraph" w:styleId="Rvision">
    <w:name w:val="Revision"/>
    <w:uiPriority w:val="99"/>
    <w:semiHidden/>
    <w:qFormat/>
    <w:rsid w:val="00A5496D"/>
    <w:rPr>
      <w:rFonts w:ascii="Univers" w:hAnsi="Univers" w:cs="Univers"/>
      <w:lang w:eastAsia="zh-CN"/>
    </w:rPr>
  </w:style>
  <w:style w:type="paragraph" w:styleId="Paragraphedeliste">
    <w:name w:val="List Paragraph"/>
    <w:basedOn w:val="Normal"/>
    <w:qFormat/>
    <w:pPr>
      <w:spacing w:after="160"/>
      <w:ind w:left="720"/>
      <w:contextualSpacing/>
    </w:pPr>
  </w:style>
  <w:style w:type="numbering" w:customStyle="1" w:styleId="Pasdeliste">
    <w:name w:val="Pas de liste"/>
    <w:uiPriority w:val="99"/>
    <w:semiHidden/>
    <w:unhideWhenUsed/>
    <w:qFormat/>
  </w:style>
  <w:style w:type="table" w:styleId="Grilledutableau">
    <w:name w:val="Table Grid"/>
    <w:basedOn w:val="TableauNormal"/>
    <w:uiPriority w:val="99"/>
    <w:rsid w:val="0058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078"/>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0">
    <w:name w:val="WW8Num4z0"/>
    <w:qFormat/>
    <w:rPr>
      <w:rFonts w:ascii="Wingdings" w:hAnsi="Wingdings" w:cs="Wingdings"/>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5z0">
    <w:name w:val="WW8Num5z0"/>
    <w:qFormat/>
    <w:rPr>
      <w:rFonts w:ascii="Symbol" w:hAnsi="Symbol" w:cs="Symbol"/>
    </w:rPr>
  </w:style>
  <w:style w:type="character" w:customStyle="1" w:styleId="WW8Num6z0">
    <w:name w:val="WW8Num6z0"/>
    <w:qFormat/>
    <w:rPr>
      <w:rFonts w:cs="Times New Roman"/>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rPr>
      <w:vertAlign w:val="superscript"/>
    </w:rPr>
  </w:style>
  <w:style w:type="character" w:styleId="Appelnotedebasdep">
    <w:name w:val="footnote reference"/>
    <w:rPr>
      <w:vertAlign w:val="superscript"/>
    </w:rPr>
  </w:style>
  <w:style w:type="character" w:styleId="Marquedecommentaire">
    <w:name w:val="annotation reference"/>
    <w:uiPriority w:val="99"/>
    <w:semiHidden/>
    <w:unhideWhenUsed/>
    <w:qFormat/>
    <w:rsid w:val="00CD185D"/>
    <w:rPr>
      <w:sz w:val="16"/>
      <w:szCs w:val="16"/>
    </w:rPr>
  </w:style>
  <w:style w:type="character" w:customStyle="1" w:styleId="CommentaireCar">
    <w:name w:val="Commentaire Car"/>
    <w:link w:val="Commentaire"/>
    <w:uiPriority w:val="99"/>
    <w:semiHidden/>
    <w:qFormat/>
    <w:rsid w:val="00CD185D"/>
    <w:rPr>
      <w:rFonts w:ascii="Univers" w:hAnsi="Univers" w:cs="Univers"/>
      <w:lang w:eastAsia="zh-CN"/>
    </w:rPr>
  </w:style>
  <w:style w:type="character" w:customStyle="1" w:styleId="En-tteCar">
    <w:name w:val="En-tête Car"/>
    <w:link w:val="En-tte"/>
    <w:qFormat/>
    <w:rsid w:val="00FE48C9"/>
    <w:rPr>
      <w:rFonts w:ascii="Univers" w:hAnsi="Univers" w:cs="Univers"/>
      <w:lang w:eastAsia="zh-CN"/>
    </w:rPr>
  </w:style>
  <w:style w:type="character" w:customStyle="1" w:styleId="PieddepageCar">
    <w:name w:val="Pied de page Car"/>
    <w:link w:val="Pieddepage"/>
    <w:qFormat/>
    <w:rsid w:val="00FE48C9"/>
    <w:rPr>
      <w:rFonts w:ascii="Univers" w:hAnsi="Univers" w:cs="Univers"/>
      <w:lang w:eastAsia="zh-CN"/>
    </w:rPr>
  </w:style>
  <w:style w:type="character" w:styleId="Numrodeligne">
    <w:name w:val="line number"/>
  </w:style>
  <w:style w:type="character" w:styleId="Lienhypertextesuivivisit">
    <w:name w:val="FollowedHyperlink"/>
    <w:rPr>
      <w:color w:val="800000"/>
      <w:u w:val="single"/>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user">
    <w:name w:val="Titre (user)"/>
    <w:basedOn w:val="Normal"/>
    <w:next w:val="Corpsdetexte"/>
    <w:qFormat/>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style>
  <w:style w:type="paragraph" w:customStyle="1" w:styleId="En-tteetpieddepageuser">
    <w:name w:val="En-tête et pied de page (user)"/>
    <w:basedOn w:val="Normal"/>
    <w:qFormat/>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user">
    <w:name w:val="Contenu de tableau (user)"/>
    <w:basedOn w:val="Normal"/>
    <w:qFormat/>
    <w:pPr>
      <w:suppressLineNumbers/>
    </w:pPr>
  </w:style>
  <w:style w:type="paragraph" w:customStyle="1" w:styleId="Titredetableauuser">
    <w:name w:val="Titre de tableau (user)"/>
    <w:basedOn w:val="Contenudetableauuser"/>
    <w:qFormat/>
    <w:pPr>
      <w:jc w:val="center"/>
    </w:pPr>
    <w:rPr>
      <w:b/>
      <w:bCs/>
    </w:rPr>
  </w:style>
  <w:style w:type="paragraph" w:styleId="Commentaire">
    <w:name w:val="annotation text"/>
    <w:basedOn w:val="Normal"/>
    <w:link w:val="CommentaireCar"/>
    <w:uiPriority w:val="99"/>
    <w:semiHidden/>
    <w:unhideWhenUsed/>
    <w:rsid w:val="00CD185D"/>
  </w:style>
  <w:style w:type="paragraph" w:customStyle="1" w:styleId="Default">
    <w:name w:val="Default"/>
    <w:qFormat/>
    <w:rsid w:val="005824AE"/>
    <w:rPr>
      <w:rFonts w:ascii="Arial" w:hAnsi="Arial" w:cs="Arial"/>
      <w:color w:val="000000"/>
      <w:sz w:val="24"/>
      <w:szCs w:val="24"/>
    </w:rPr>
  </w:style>
  <w:style w:type="paragraph" w:styleId="Rvision">
    <w:name w:val="Revision"/>
    <w:uiPriority w:val="99"/>
    <w:semiHidden/>
    <w:qFormat/>
    <w:rsid w:val="00A5496D"/>
    <w:rPr>
      <w:rFonts w:ascii="Univers" w:hAnsi="Univers" w:cs="Univers"/>
      <w:lang w:eastAsia="zh-CN"/>
    </w:rPr>
  </w:style>
  <w:style w:type="paragraph" w:styleId="Paragraphedeliste">
    <w:name w:val="List Paragraph"/>
    <w:basedOn w:val="Normal"/>
    <w:qFormat/>
    <w:pPr>
      <w:spacing w:after="160"/>
      <w:ind w:left="720"/>
      <w:contextualSpacing/>
    </w:pPr>
  </w:style>
  <w:style w:type="numbering" w:customStyle="1" w:styleId="Pasdeliste">
    <w:name w:val="Pas de liste"/>
    <w:uiPriority w:val="99"/>
    <w:semiHidden/>
    <w:unhideWhenUsed/>
    <w:qFormat/>
  </w:style>
  <w:style w:type="table" w:styleId="Grilledutableau">
    <w:name w:val="Table Grid"/>
    <w:basedOn w:val="TableauNormal"/>
    <w:uiPriority w:val="99"/>
    <w:rsid w:val="00582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mailto:administration@cc-saulnois.fr"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28683&amp;cidTexte=LEGITEXT000037701019&amp;dateTexte=20190401" TargetMode="External"/><Relationship Id="rId7" Type="http://schemas.openxmlformats.org/officeDocument/2006/relationships/footnotes" Target="footnote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mailto:administration@cc-saulnois.fr"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0" Type="http://schemas.openxmlformats.org/officeDocument/2006/relationships/hyperlink" Target="mailto:scg.sarrebourg@dgfip.finances.gouv.fr" TargetMode="Externa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177D0-EFF7-4122-BC1D-846AD2401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2436</Words>
  <Characters>13399</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Romuald YAHIAOUI</cp:lastModifiedBy>
  <cp:revision>4</cp:revision>
  <cp:lastPrinted>2025-07-01T08:35:00Z</cp:lastPrinted>
  <dcterms:created xsi:type="dcterms:W3CDTF">2025-07-01T07:44:00Z</dcterms:created>
  <dcterms:modified xsi:type="dcterms:W3CDTF">2025-07-01T08:36:00Z</dcterms:modified>
  <dc:language>fr-FR</dc:language>
</cp:coreProperties>
</file>